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1E5C" w14:textId="77777777" w:rsidR="00DC3C27" w:rsidRDefault="00DC3C27" w:rsidP="00DC3C27">
      <w:pPr>
        <w:pStyle w:val="BodyTextIndent"/>
        <w:widowControl w:val="0"/>
        <w:spacing w:line="240" w:lineRule="auto"/>
        <w:ind w:firstLine="0"/>
        <w:jc w:val="center"/>
        <w:rPr>
          <w:rFonts w:ascii="GHEA Grapalat" w:hAnsi="GHEA Grapalat"/>
          <w:i w:val="0"/>
          <w:sz w:val="24"/>
          <w:szCs w:val="24"/>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40098F5C"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22978">
        <w:rPr>
          <w:rFonts w:ascii="GHEA Grapalat" w:hAnsi="GHEA Grapalat"/>
          <w:i w:val="0"/>
          <w:sz w:val="24"/>
          <w:szCs w:val="24"/>
          <w:lang w:val="hy-AM"/>
        </w:rPr>
        <w:t>25</w:t>
      </w:r>
      <w:r w:rsidRPr="009044F1">
        <w:rPr>
          <w:rFonts w:ascii="GHEA Grapalat" w:hAnsi="GHEA Grapalat"/>
          <w:i w:val="0"/>
          <w:sz w:val="24"/>
          <w:szCs w:val="24"/>
        </w:rPr>
        <w:t>" "</w:t>
      </w:r>
      <w:r w:rsidR="00287278">
        <w:rPr>
          <w:rFonts w:ascii="GHEA Grapalat" w:hAnsi="GHEA Grapalat"/>
          <w:i w:val="0"/>
          <w:sz w:val="24"/>
          <w:szCs w:val="24"/>
          <w:lang w:val="hy-AM"/>
        </w:rPr>
        <w:t>01</w:t>
      </w:r>
      <w:r w:rsidRPr="009044F1">
        <w:rPr>
          <w:rFonts w:ascii="GHEA Grapalat" w:hAnsi="GHEA Grapalat"/>
          <w:i w:val="0"/>
          <w:sz w:val="24"/>
          <w:szCs w:val="24"/>
        </w:rPr>
        <w:t>" 20</w:t>
      </w:r>
      <w:r w:rsidRPr="007F7FCC">
        <w:rPr>
          <w:rFonts w:ascii="GHEA Grapalat" w:hAnsi="GHEA Grapalat"/>
          <w:i w:val="0"/>
          <w:sz w:val="24"/>
          <w:szCs w:val="24"/>
        </w:rPr>
        <w:t>2</w:t>
      </w:r>
      <w:r w:rsidR="00287278">
        <w:rPr>
          <w:rFonts w:ascii="GHEA Grapalat" w:hAnsi="GHEA Grapalat"/>
          <w:i w:val="0"/>
          <w:sz w:val="24"/>
          <w:szCs w:val="24"/>
          <w:lang w:val="hy-AM"/>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591DAD90" w14:textId="77777777" w:rsidR="0023234E" w:rsidRPr="009F5566" w:rsidRDefault="0023234E" w:rsidP="0023234E">
      <w:pPr>
        <w:pStyle w:val="BodyTextIndent"/>
        <w:widowControl w:val="0"/>
        <w:spacing w:line="240" w:lineRule="auto"/>
        <w:ind w:firstLine="0"/>
        <w:jc w:val="center"/>
        <w:rPr>
          <w:rFonts w:ascii="GHEA Grapalat" w:hAnsi="GHEA Grapalat"/>
          <w:b/>
          <w:bCs/>
          <w:i w:val="0"/>
          <w:sz w:val="24"/>
          <w:szCs w:val="24"/>
        </w:rPr>
      </w:pPr>
      <w:r w:rsidRPr="009F5566">
        <w:rPr>
          <w:rFonts w:ascii="GHEA Grapalat" w:hAnsi="GHEA Grapalat"/>
          <w:b/>
          <w:bCs/>
          <w:i w:val="0"/>
          <w:sz w:val="24"/>
          <w:szCs w:val="24"/>
        </w:rPr>
        <w:t>С применением пункта 2 части 6 статьи 15 Закона «О закупках»</w:t>
      </w:r>
    </w:p>
    <w:p w14:paraId="496EFE97"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4229B468" w14:textId="6AA04836"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287278">
        <w:rPr>
          <w:rFonts w:ascii="GHEA Grapalat" w:hAnsi="GHEA Grapalat"/>
          <w:i w:val="0"/>
          <w:sz w:val="24"/>
          <w:szCs w:val="24"/>
        </w:rPr>
        <w:t>24/64</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6E58E1A8"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00723A3D">
        <w:rPr>
          <w:rFonts w:ascii="GHEA Grapalat" w:hAnsi="GHEA Grapalat"/>
          <w:i w:val="0"/>
          <w:sz w:val="24"/>
          <w:szCs w:val="24"/>
          <w:lang w:val="hy-AM"/>
        </w:rPr>
        <w:t xml:space="preserve"> </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7">
        <w:r w:rsidRPr="00C72614">
          <w:rPr>
            <w:rFonts w:ascii="GHEA Grapalat" w:hAnsi="GHEA Grapalat"/>
            <w:i w:val="0"/>
            <w:sz w:val="24"/>
            <w:szCs w:val="24"/>
            <w:u w:val="single"/>
          </w:rPr>
          <w:t>www.armeps.am</w:t>
        </w:r>
      </w:hyperlink>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29A6604D" w14:textId="77777777" w:rsidR="00DC3C27" w:rsidRDefault="00DC3C27" w:rsidP="00DC3C27">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7777777"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257D624E"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322978">
        <w:rPr>
          <w:rFonts w:ascii="GHEA Grapalat" w:hAnsi="GHEA Grapalat"/>
          <w:i w:val="0"/>
          <w:sz w:val="24"/>
          <w:szCs w:val="24"/>
          <w:lang w:val="hy-AM"/>
        </w:rPr>
        <w:t>5</w:t>
      </w:r>
      <w:r w:rsidR="00FD016D" w:rsidRPr="00937682">
        <w:rPr>
          <w:rFonts w:ascii="GHEA Grapalat" w:hAnsi="GHEA Grapalat"/>
          <w:i w:val="0"/>
          <w:sz w:val="24"/>
          <w:szCs w:val="24"/>
        </w:rPr>
        <w:t>-</w:t>
      </w:r>
      <w:r w:rsidR="00FD016D">
        <w:rPr>
          <w:rFonts w:ascii="GHEA Grapalat" w:hAnsi="GHEA Grapalat"/>
          <w:i w:val="0"/>
          <w:sz w:val="24"/>
          <w:szCs w:val="24"/>
        </w:rPr>
        <w:t xml:space="preserve">го </w:t>
      </w:r>
      <w:r w:rsidR="00322978">
        <w:rPr>
          <w:rFonts w:ascii="GHEA Grapalat" w:hAnsi="GHEA Grapalat"/>
          <w:i w:val="0"/>
          <w:sz w:val="24"/>
          <w:szCs w:val="24"/>
        </w:rPr>
        <w:t>февраля</w:t>
      </w:r>
      <w:r w:rsidRPr="009044F1">
        <w:rPr>
          <w:rFonts w:ascii="GHEA Grapalat" w:hAnsi="GHEA Grapalat"/>
          <w:i w:val="0"/>
          <w:sz w:val="24"/>
          <w:szCs w:val="24"/>
        </w:rPr>
        <w:t xml:space="preserve">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2C25DA58"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8A45DE">
        <w:rPr>
          <w:rFonts w:ascii="GHEA Grapalat" w:hAnsi="GHEA Grapalat"/>
          <w:i w:val="0"/>
          <w:sz w:val="24"/>
          <w:szCs w:val="24"/>
        </w:rPr>
        <w:t>5</w:t>
      </w:r>
      <w:r w:rsidR="007C061B" w:rsidRPr="00937682">
        <w:rPr>
          <w:rFonts w:ascii="GHEA Grapalat" w:hAnsi="GHEA Grapalat"/>
          <w:i w:val="0"/>
          <w:sz w:val="24"/>
          <w:szCs w:val="24"/>
        </w:rPr>
        <w:t>-</w:t>
      </w:r>
      <w:r w:rsidR="007C061B">
        <w:rPr>
          <w:rFonts w:ascii="GHEA Grapalat" w:hAnsi="GHEA Grapalat"/>
          <w:i w:val="0"/>
          <w:sz w:val="24"/>
          <w:szCs w:val="24"/>
        </w:rPr>
        <w:t xml:space="preserve">го </w:t>
      </w:r>
      <w:r w:rsidR="008A45DE">
        <w:rPr>
          <w:rFonts w:ascii="GHEA Grapalat" w:hAnsi="GHEA Grapalat"/>
          <w:i w:val="0"/>
          <w:sz w:val="24"/>
          <w:szCs w:val="24"/>
        </w:rPr>
        <w:t>февраля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r>
        <w:rPr>
          <w:rFonts w:ascii="GHEA Grapalat" w:hAnsi="GHEA Grapalat"/>
          <w:i w:val="0"/>
          <w:sz w:val="24"/>
          <w:szCs w:val="24"/>
          <w:lang w:val="en-US"/>
        </w:rPr>
        <w:t>gor</w:t>
      </w:r>
      <w:r w:rsidRPr="008D77C2">
        <w:rPr>
          <w:rFonts w:ascii="GHEA Grapalat" w:hAnsi="GHEA Grapalat"/>
          <w:i w:val="0"/>
          <w:sz w:val="24"/>
          <w:szCs w:val="24"/>
        </w:rPr>
        <w:t>.</w:t>
      </w:r>
      <w:r>
        <w:rPr>
          <w:rFonts w:ascii="GHEA Grapalat" w:hAnsi="GHEA Grapalat"/>
          <w:i w:val="0"/>
          <w:sz w:val="24"/>
          <w:szCs w:val="24"/>
          <w:lang w:val="en-US"/>
        </w:rPr>
        <w:t>muradyan</w:t>
      </w:r>
      <w:r w:rsidRPr="008D77C2">
        <w:rPr>
          <w:rFonts w:ascii="GHEA Grapalat" w:hAnsi="GHEA Grapalat"/>
          <w:i w:val="0"/>
          <w:sz w:val="24"/>
          <w:szCs w:val="24"/>
        </w:rPr>
        <w:t>@</w:t>
      </w:r>
      <w:r>
        <w:rPr>
          <w:rFonts w:ascii="GHEA Grapalat" w:hAnsi="GHEA Grapalat"/>
          <w:i w:val="0"/>
          <w:sz w:val="24"/>
          <w:szCs w:val="24"/>
          <w:lang w:val="en-US"/>
        </w:rPr>
        <w:t>yerevan</w:t>
      </w:r>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2052BCBA"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567A0165"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287278">
        <w:rPr>
          <w:rFonts w:ascii="GHEA Grapalat" w:hAnsi="GHEA Grapalat"/>
          <w:spacing w:val="-6"/>
        </w:rPr>
        <w:t>24/64</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en-US"/>
        </w:rPr>
        <w:t>gor</w:t>
      </w:r>
      <w:r w:rsidRPr="00EE1D48">
        <w:rPr>
          <w:rFonts w:ascii="GHEA Grapalat" w:hAnsi="GHEA Grapalat"/>
          <w:sz w:val="24"/>
          <w:szCs w:val="24"/>
        </w:rPr>
        <w:t>.</w:t>
      </w:r>
      <w:r>
        <w:rPr>
          <w:rFonts w:ascii="GHEA Grapalat" w:hAnsi="GHEA Grapalat"/>
          <w:sz w:val="24"/>
          <w:szCs w:val="24"/>
          <w:lang w:val="en-US"/>
        </w:rPr>
        <w:t>muradyan</w:t>
      </w:r>
      <w:r w:rsidRPr="00EE1D48">
        <w:rPr>
          <w:rFonts w:ascii="GHEA Grapalat" w:hAnsi="GHEA Grapalat"/>
          <w:sz w:val="24"/>
          <w:szCs w:val="24"/>
        </w:rPr>
        <w:t>@</w:t>
      </w:r>
      <w:r>
        <w:rPr>
          <w:rFonts w:ascii="GHEA Grapalat" w:hAnsi="GHEA Grapalat"/>
          <w:sz w:val="24"/>
          <w:szCs w:val="24"/>
          <w:lang w:val="en-US"/>
        </w:rPr>
        <w:t>yerevan</w:t>
      </w:r>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4347D3F5"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9135FA">
              <w:rPr>
                <w:rFonts w:ascii="GHEA Grapalat" w:hAnsi="GHEA Grapalat"/>
                <w:sz w:val="24"/>
                <w:szCs w:val="24"/>
              </w:rPr>
              <w:t>1</w:t>
            </w:r>
            <w:r w:rsidR="00287278">
              <w:rPr>
                <w:rFonts w:ascii="GHEA Grapalat" w:hAnsi="GHEA Grapalat"/>
                <w:sz w:val="24"/>
                <w:szCs w:val="24"/>
                <w:lang w:val="hy-AM"/>
              </w:rPr>
              <w:t>8</w:t>
            </w:r>
            <w:r w:rsidR="009135FA">
              <w:rPr>
                <w:rFonts w:ascii="GHEA Grapalat" w:hAnsi="GHEA Grapalat"/>
                <w:sz w:val="24"/>
                <w:szCs w:val="24"/>
              </w:rPr>
              <w:t>,</w:t>
            </w:r>
            <w:r w:rsidR="00287278">
              <w:rPr>
                <w:rFonts w:ascii="GHEA Grapalat" w:hAnsi="GHEA Grapalat"/>
                <w:sz w:val="24"/>
                <w:szCs w:val="24"/>
                <w:lang w:val="hy-AM"/>
              </w:rPr>
              <w:t>5</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0"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39FF7DB"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1"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77777777"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w:t>
      </w:r>
      <w:r w:rsidRPr="009044F1">
        <w:rPr>
          <w:rFonts w:ascii="GHEA Grapalat" w:hAnsi="GHEA Grapalat"/>
        </w:rPr>
        <w:lastRenderedPageBreak/>
        <w:t>заявки</w:t>
      </w:r>
      <w:r>
        <w:rPr>
          <w:rStyle w:val="FootnoteReference"/>
          <w:rFonts w:ascii="GHEA Grapalat" w:hAnsi="GHEA Grapalat"/>
        </w:rPr>
        <w:footnoteReference w:customMarkFollows="1" w:id="3"/>
        <w:t>6</w:t>
      </w:r>
      <w:r w:rsidRPr="009044F1">
        <w:rPr>
          <w:rFonts w:ascii="GHEA Grapalat" w:hAnsi="GHEA Grapalat"/>
        </w:rPr>
        <w:t xml:space="preserve">.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11B9A6C"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Style w:val="FootnoteReference"/>
          <w:rFonts w:ascii="GHEA Grapalat" w:hAnsi="GHEA Grapalat"/>
          <w:sz w:val="24"/>
          <w:szCs w:val="24"/>
        </w:rPr>
        <w:footnoteReference w:customMarkFollows="1" w:id="4"/>
        <w:t>7</w:t>
      </w:r>
      <w:r w:rsidRPr="009044F1">
        <w:rPr>
          <w:rFonts w:ascii="GHEA Grapalat" w:hAnsi="GHEA Grapalat"/>
          <w:sz w:val="24"/>
          <w:szCs w:val="24"/>
        </w:rPr>
        <w:t>.</w:t>
      </w:r>
      <w:r>
        <w:rPr>
          <w:rFonts w:ascii="GHEA Grapalat" w:hAnsi="GHEA Grapalat"/>
          <w:sz w:val="24"/>
          <w:szCs w:val="24"/>
        </w:rPr>
        <w:t xml:space="preserve"> </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6F9E2DA5"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w:t>
      </w:r>
      <w:r w:rsidR="00FD016D">
        <w:rPr>
          <w:rFonts w:ascii="GHEA Grapalat" w:hAnsi="GHEA Grapalat"/>
          <w:sz w:val="24"/>
          <w:szCs w:val="24"/>
          <w:lang w:val="hy-AM"/>
        </w:rPr>
        <w:t xml:space="preserve"> </w:t>
      </w:r>
      <w:r w:rsidR="00FD016D">
        <w:rPr>
          <w:rFonts w:ascii="GHEA Grapalat" w:hAnsi="GHEA Grapalat"/>
          <w:sz w:val="24"/>
          <w:szCs w:val="24"/>
        </w:rPr>
        <w:t xml:space="preserve">часов </w:t>
      </w:r>
      <w:r w:rsidR="008A45DE">
        <w:rPr>
          <w:rFonts w:ascii="GHEA Grapalat" w:hAnsi="GHEA Grapalat"/>
          <w:sz w:val="24"/>
          <w:szCs w:val="24"/>
        </w:rPr>
        <w:t>5</w:t>
      </w:r>
      <w:r w:rsidR="000078C5" w:rsidRPr="000078C5">
        <w:rPr>
          <w:rFonts w:ascii="GHEA Grapalat" w:hAnsi="GHEA Grapalat"/>
          <w:iCs/>
          <w:sz w:val="24"/>
          <w:szCs w:val="24"/>
        </w:rPr>
        <w:t xml:space="preserve">-го </w:t>
      </w:r>
      <w:r w:rsidR="008A45DE" w:rsidRPr="008A45DE">
        <w:rPr>
          <w:rFonts w:ascii="GHEA Grapalat" w:hAnsi="GHEA Grapalat"/>
          <w:iCs/>
          <w:sz w:val="24"/>
          <w:szCs w:val="24"/>
        </w:rPr>
        <w:t>февраля</w:t>
      </w:r>
      <w:r w:rsidR="00B71DA3">
        <w:rPr>
          <w:rFonts w:ascii="GHEA Grapalat" w:hAnsi="GHEA Grapalat"/>
          <w:sz w:val="24"/>
          <w:szCs w:val="24"/>
        </w:rPr>
        <w:t xml:space="preserve"> со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3"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1628CEB" w14:textId="77777777"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Pr="009044F1">
        <w:rPr>
          <w:rFonts w:ascii="GHEA Grapalat" w:hAnsi="GHEA Grapalat"/>
          <w:sz w:val="24"/>
          <w:szCs w:val="24"/>
        </w:rPr>
        <w:t>)</w:t>
      </w:r>
      <w:r w:rsidRPr="005114D0">
        <w:rPr>
          <w:rFonts w:ascii="GHEA Grapalat" w:hAnsi="GHEA Grapalat"/>
          <w:sz w:val="24"/>
          <w:szCs w:val="24"/>
        </w:rPr>
        <w:tab/>
      </w:r>
      <w:r w:rsidRPr="00BC5779">
        <w:rPr>
          <w:rFonts w:ascii="GHEA Grapalat" w:hAnsi="GHEA Grapalat"/>
          <w:b/>
          <w:bCs/>
          <w:sz w:val="24"/>
          <w:szCs w:val="24"/>
        </w:rPr>
        <w:t>утвержденное им Средняя сумма максимальной цены за единицу в процентах</w:t>
      </w:r>
      <w:r w:rsidRPr="009044F1">
        <w:rPr>
          <w:rFonts w:ascii="GHEA Grapalat" w:hAnsi="GHEA Grapalat"/>
          <w:sz w:val="24"/>
          <w:szCs w:val="24"/>
        </w:rPr>
        <w:t>;</w:t>
      </w:r>
    </w:p>
    <w:p w14:paraId="3CC4B833" w14:textId="77777777" w:rsidR="00DC3C27" w:rsidRPr="00AA7117" w:rsidRDefault="00DC3C27" w:rsidP="00DC3C27">
      <w:pPr>
        <w:pStyle w:val="norm"/>
        <w:widowControl w:val="0"/>
        <w:tabs>
          <w:tab w:val="left" w:pos="1134"/>
        </w:tabs>
        <w:spacing w:line="240" w:lineRule="auto"/>
        <w:ind w:firstLine="567"/>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Fonts w:ascii="GHEA Grapalat" w:hAnsi="GHEA Grapalat"/>
        </w:rPr>
        <w:t xml:space="preserve">Если </w:t>
      </w:r>
      <w:r w:rsidRPr="009044F1">
        <w:rPr>
          <w:rFonts w:ascii="GHEA Grapalat" w:hAnsi="GHEA Grapalat"/>
        </w:rPr>
        <w:t>обеспечение заявки</w:t>
      </w:r>
      <w:r>
        <w:rPr>
          <w:rFonts w:ascii="GHEA Grapalat" w:hAnsi="GHEA Grapalat"/>
        </w:rPr>
        <w:t xml:space="preserve"> представляется в форме банковской гарантии, </w:t>
      </w:r>
      <w:r w:rsidRPr="00C7261B">
        <w:rPr>
          <w:rFonts w:ascii="GHEA Grapalat" w:hAnsi="GHEA Grapalat"/>
        </w:rPr>
        <w:t xml:space="preserve">то в случае организации процедуры закупки электронным способом представляется </w:t>
      </w:r>
      <w:r>
        <w:rPr>
          <w:rFonts w:ascii="GHEA Grapalat" w:hAnsi="GHEA Grapalat"/>
        </w:rPr>
        <w:t>воспроизведенный</w:t>
      </w:r>
      <w:r w:rsidRPr="00C7261B">
        <w:rPr>
          <w:rFonts w:ascii="GHEA Grapalat" w:hAnsi="GHEA Grapalat"/>
        </w:rPr>
        <w:t xml:space="preserve"> (отсканированный) </w:t>
      </w:r>
      <w:r w:rsidRPr="009044F1">
        <w:rPr>
          <w:rFonts w:ascii="GHEA Grapalat" w:hAnsi="GHEA Grapalat"/>
        </w:rPr>
        <w:t>с оригинала документа</w:t>
      </w:r>
      <w:r>
        <w:rPr>
          <w:rFonts w:ascii="GHEA Grapalat" w:hAnsi="GHEA Grapalat"/>
        </w:rPr>
        <w:t xml:space="preserve"> </w:t>
      </w:r>
      <w:r w:rsidRPr="00C7261B">
        <w:rPr>
          <w:rFonts w:ascii="GHEA Grapalat" w:hAnsi="GHEA Grapalat"/>
        </w:rPr>
        <w:t xml:space="preserve"> вариант, при условии, что участник представ</w:t>
      </w:r>
      <w:r>
        <w:rPr>
          <w:rFonts w:ascii="GHEA Grapalat" w:hAnsi="GHEA Grapalat"/>
        </w:rPr>
        <w:t>и</w:t>
      </w:r>
      <w:r w:rsidRPr="00C7261B">
        <w:rPr>
          <w:rFonts w:ascii="GHEA Grapalat" w:hAnsi="GHEA Grapalat"/>
        </w:rPr>
        <w:t xml:space="preserve">т в </w:t>
      </w:r>
      <w:r>
        <w:rPr>
          <w:rFonts w:ascii="GHEA Grapalat" w:hAnsi="GHEA Grapalat"/>
        </w:rPr>
        <w:t xml:space="preserve">оценочную </w:t>
      </w:r>
      <w:r w:rsidRPr="00C7261B">
        <w:rPr>
          <w:rFonts w:ascii="GHEA Grapalat" w:hAnsi="GHEA Grapalat"/>
        </w:rPr>
        <w:t xml:space="preserve">комиссию ее оригинал до 17:00 по ереванскому времени рабочего дня, следующего за истечением </w:t>
      </w:r>
      <w:r>
        <w:rPr>
          <w:rFonts w:ascii="GHEA Grapalat" w:hAnsi="GHEA Grapalat"/>
        </w:rPr>
        <w:t xml:space="preserve">окончательного </w:t>
      </w:r>
      <w:r w:rsidRPr="00C7261B">
        <w:rPr>
          <w:rFonts w:ascii="GHEA Grapalat" w:hAnsi="GHEA Grapalat"/>
        </w:rPr>
        <w:t>срока подачи заявок</w:t>
      </w:r>
      <w:r>
        <w:rPr>
          <w:rFonts w:ascii="GHEA Grapalat" w:hAnsi="GHEA Grapalat"/>
        </w:rPr>
        <w:t xml:space="preserve">, с </w:t>
      </w:r>
      <w:r w:rsidRPr="009044F1">
        <w:rPr>
          <w:rFonts w:ascii="GHEA Grapalat" w:hAnsi="GHEA Grapalat"/>
        </w:rPr>
        <w:t>сопроводительным письмом.</w:t>
      </w:r>
      <w:r>
        <w:rPr>
          <w:rStyle w:val="FootnoteReference"/>
          <w:rFonts w:ascii="GHEA Grapalat" w:hAnsi="GHEA Grapalat"/>
        </w:rPr>
        <w:footnoteReference w:customMarkFollows="1" w:id="5"/>
        <w:t>8</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77777777"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w:t>
      </w:r>
      <w:r w:rsidRPr="009044F1">
        <w:rPr>
          <w:rFonts w:ascii="GHEA Grapalat" w:hAnsi="GHEA Grapalat"/>
          <w:sz w:val="24"/>
          <w:szCs w:val="24"/>
        </w:rPr>
        <w:lastRenderedPageBreak/>
        <w:t>налога</w:t>
      </w:r>
      <w:r>
        <w:rPr>
          <w:rFonts w:ascii="GHEA Grapalat" w:hAnsi="GHEA Grapalat"/>
          <w:sz w:val="24"/>
          <w:szCs w:val="24"/>
        </w:rPr>
        <w:t xml:space="preserve"> </w:t>
      </w:r>
      <w:r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BC5779">
        <w:rPr>
          <w:rFonts w:ascii="GHEA Grapalat" w:hAnsi="GHEA Grapalat"/>
          <w:b/>
          <w:bCs/>
          <w:sz w:val="24"/>
          <w:szCs w:val="24"/>
        </w:rPr>
        <w:t>.</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31F19CDC"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8A45DE">
        <w:rPr>
          <w:rFonts w:ascii="GHEA Grapalat" w:hAnsi="GHEA Grapalat"/>
          <w:b/>
          <w:lang w:val="hy-AM"/>
        </w:rPr>
        <w:t>05</w:t>
      </w:r>
      <w:r>
        <w:rPr>
          <w:rFonts w:ascii="GHEA Grapalat" w:hAnsi="GHEA Grapalat"/>
          <w:b/>
          <w:lang w:val="hy-AM"/>
        </w:rPr>
        <w:t>.0</w:t>
      </w:r>
      <w:r w:rsidR="008A45DE">
        <w:rPr>
          <w:rFonts w:ascii="GHEA Grapalat" w:hAnsi="GHEA Grapalat"/>
          <w:b/>
          <w:lang w:val="hy-AM"/>
        </w:rPr>
        <w:t>2</w:t>
      </w:r>
      <w:r>
        <w:rPr>
          <w:rFonts w:ascii="GHEA Grapalat" w:hAnsi="GHEA Grapalat"/>
          <w:b/>
          <w:lang w:val="hy-AM"/>
        </w:rPr>
        <w:t>.202</w:t>
      </w:r>
      <w:r w:rsidR="000078C5">
        <w:rPr>
          <w:rFonts w:ascii="GHEA Grapalat" w:hAnsi="GHEA Grapalat"/>
          <w:b/>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lastRenderedPageBreak/>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4"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w:t>
      </w:r>
      <w:r w:rsidRPr="005D7FA6">
        <w:rPr>
          <w:rFonts w:ascii="GHEA Grapalat" w:hAnsi="GHEA Grapalat"/>
          <w:sz w:val="24"/>
          <w:szCs w:val="24"/>
        </w:rPr>
        <w:lastRenderedPageBreak/>
        <w:t xml:space="preserve">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 xml:space="preserve">решения </w:t>
      </w:r>
      <w:r w:rsidRPr="00AA7DF7">
        <w:rPr>
          <w:rFonts w:ascii="GHEA Grapalat" w:hAnsi="GHEA Grapalat"/>
        </w:rPr>
        <w:lastRenderedPageBreak/>
        <w:t>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45699D">
      <w:pPr>
        <w:widowControl w:val="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45699D">
      <w:pPr>
        <w:widowControl w:val="0"/>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45699D">
      <w:pPr>
        <w:widowControl w:val="0"/>
        <w:tabs>
          <w:tab w:val="left" w:pos="142"/>
        </w:tabs>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w:t>
      </w:r>
      <w:r w:rsidRPr="009044F1">
        <w:rPr>
          <w:rFonts w:ascii="GHEA Grapalat" w:hAnsi="GHEA Grapalat"/>
        </w:rPr>
        <w:lastRenderedPageBreak/>
        <w:t>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6" w:author="Vardan" w:date="2022-05-29T22:14:00Z"/>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24D9C463" w14:textId="77777777" w:rsidR="00DC3C27" w:rsidRPr="000406CC" w:rsidRDefault="00DC3C27" w:rsidP="00DC3C27">
      <w:pPr>
        <w:widowControl w:val="0"/>
        <w:tabs>
          <w:tab w:val="left" w:pos="1276"/>
        </w:tabs>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w:t>
      </w:r>
      <w:r w:rsidRPr="000406CC">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rPr>
        <w:t>20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7"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8"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lastRenderedPageBreak/>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9" w:author="Vardan" w:date="2022-10-29T22:38:00Z">
        <w:r w:rsidRPr="009D0F48" w:rsidDel="00F11926">
          <w:rPr>
            <w:rFonts w:ascii="Cambria Math" w:hAnsi="Cambria Math" w:cs="Cambria Math"/>
            <w:i/>
            <w:sz w:val="18"/>
            <w:szCs w:val="18"/>
          </w:rPr>
          <w:delText>․</w:delText>
        </w:r>
      </w:del>
      <w:ins w:id="10"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6F97EF2"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C33A9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8"/>
        <w:t>13</w:t>
      </w:r>
      <w:r>
        <w:rPr>
          <w:rFonts w:ascii="GHEA Grapalat" w:hAnsi="GHEA Grapalat"/>
        </w:rPr>
        <w:t>.</w:t>
      </w:r>
    </w:p>
    <w:p w14:paraId="3C87F1B1" w14:textId="77777777"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FF1970" w:rsidRDefault="00DC3C27" w:rsidP="00DC3C27">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5848BC15" w14:textId="77777777" w:rsidR="00DC3C27" w:rsidRPr="00D32092" w:rsidRDefault="00DC3C27" w:rsidP="00DC3C27">
      <w:pPr>
        <w:widowControl w:val="0"/>
        <w:tabs>
          <w:tab w:val="left" w:pos="1276"/>
        </w:tabs>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w:t>
      </w:r>
      <w:r w:rsidRPr="000811C1">
        <w:rPr>
          <w:rFonts w:ascii="GHEA Grapalat" w:hAnsi="GHEA Grapalat" w:cs="Sylfaen"/>
        </w:rPr>
        <w:t xml:space="preserve"> договора</w:t>
      </w:r>
      <w:r>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14:paraId="3445A9FC" w14:textId="77777777" w:rsidR="00DC3C27" w:rsidRPr="009044F1" w:rsidRDefault="00DC3C27" w:rsidP="00DC3C27">
      <w:pPr>
        <w:widowControl w:val="0"/>
        <w:jc w:val="both"/>
        <w:rPr>
          <w:ins w:id="11"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2"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3"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14" w:author="Vardan" w:date="2022-05-29T22:21:00Z">
        <w:r w:rsidDel="00E47984">
          <w:rPr>
            <w:rFonts w:ascii="GHEA Grapalat" w:hAnsi="GHEA Grapalat"/>
            <w:b/>
          </w:rPr>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lastRenderedPageBreak/>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Pr="00D3436F"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46E99D3C"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287278">
        <w:rPr>
          <w:rFonts w:ascii="GHEA Grapalat" w:hAnsi="GHEA Grapalat"/>
          <w:sz w:val="24"/>
          <w:szCs w:val="24"/>
        </w:rPr>
        <w:t>24/64</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79E6384A"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287278">
        <w:rPr>
          <w:rFonts w:ascii="GHEA Grapalat" w:hAnsi="GHEA Grapalat"/>
        </w:rPr>
        <w:t>24/64</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7882F11F"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287278">
        <w:rPr>
          <w:rFonts w:ascii="GHEA Grapalat" w:hAnsi="GHEA Grapalat"/>
        </w:rPr>
        <w:t>24/64</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2879F449"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287278">
        <w:rPr>
          <w:rFonts w:ascii="GHEA Grapalat" w:hAnsi="GHEA Grapalat"/>
        </w:rPr>
        <w:t>24/64</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5"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1"/>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57D62EA3"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287278">
        <w:rPr>
          <w:rFonts w:ascii="GHEA Grapalat" w:hAnsi="GHEA Grapalat"/>
          <w:b/>
          <w:i w:val="0"/>
          <w:sz w:val="24"/>
          <w:szCs w:val="24"/>
        </w:rPr>
        <w:t>24/64</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17"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68F6373F"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287278">
        <w:rPr>
          <w:rFonts w:ascii="GHEA Grapalat" w:hAnsi="GHEA Grapalat"/>
          <w:b/>
          <w:sz w:val="24"/>
          <w:szCs w:val="24"/>
        </w:rPr>
        <w:t>24/64</w:t>
      </w:r>
      <w:r>
        <w:rPr>
          <w:rFonts w:ascii="GHEA Grapalat" w:hAnsi="GHEA Grapalat"/>
          <w:b/>
          <w:sz w:val="24"/>
          <w:szCs w:val="24"/>
        </w:rPr>
        <w:t>"</w:t>
      </w:r>
      <w:r>
        <w:rPr>
          <w:rStyle w:val="FootnoteReference"/>
          <w:rFonts w:ascii="GHEA Grapalat" w:hAnsi="GHEA Grapalat"/>
          <w:b/>
          <w:sz w:val="24"/>
          <w:szCs w:val="24"/>
        </w:rPr>
        <w:footnoteReference w:customMarkFollows="1" w:id="12"/>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7F45A765"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287278">
        <w:rPr>
          <w:rFonts w:ascii="GHEA Grapalat" w:hAnsi="GHEA Grapalat"/>
          <w:b/>
        </w:rPr>
        <w:t>24/64</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r w:rsidRPr="00940361">
              <w:rPr>
                <w:rFonts w:ascii="GHEA Grapalat" w:hAnsi="GHEA Grapalat" w:cs="Arial"/>
                <w:sz w:val="20"/>
                <w:szCs w:val="20"/>
                <w:lang w:val="es-ES"/>
              </w:rPr>
              <w:t xml:space="preserve">Текущие </w:t>
            </w:r>
            <w:r>
              <w:rPr>
                <w:rFonts w:ascii="GHEA Grapalat" w:hAnsi="GHEA Grapalat" w:cs="Arial"/>
                <w:sz w:val="20"/>
                <w:szCs w:val="20"/>
              </w:rPr>
              <w:t>услуги</w:t>
            </w:r>
            <w:r w:rsidRPr="00940361">
              <w:rPr>
                <w:rFonts w:ascii="GHEA Grapalat" w:hAnsi="GHEA Grapalat" w:cs="Arial"/>
                <w:sz w:val="20"/>
                <w:szCs w:val="20"/>
                <w:lang w:val="es-ES"/>
              </w:rPr>
              <w:t>, требующие срочного решения</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7777777" w:rsidR="00DC3C27" w:rsidRPr="00B931A0" w:rsidRDefault="00DC3C27"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62A03615" w14:textId="77777777" w:rsidR="00DC3C27" w:rsidRPr="007B2377" w:rsidRDefault="00DC3C27" w:rsidP="00DC3C27">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3747A64F" w14:textId="77777777" w:rsidR="00DC3C27" w:rsidRPr="007B2377" w:rsidRDefault="00DC3C27" w:rsidP="00DC3C27">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52C40701" w14:textId="77777777" w:rsidR="00DC3C27" w:rsidRDefault="00DC3C27" w:rsidP="00DC3C27">
      <w:pPr>
        <w:widowControl w:val="0"/>
        <w:spacing w:after="160"/>
        <w:jc w:val="right"/>
        <w:rPr>
          <w:rFonts w:ascii="GHEA Grapalat" w:hAnsi="GHEA Grapalat"/>
        </w:rPr>
      </w:pPr>
    </w:p>
    <w:p w14:paraId="454D9731" w14:textId="77777777" w:rsidR="00DC3C27" w:rsidRPr="007B2377" w:rsidRDefault="00DC3C27" w:rsidP="00DC3C27">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207C0494" w14:textId="77777777" w:rsidR="00DC3C27" w:rsidRPr="009044F1" w:rsidRDefault="00DC3C27" w:rsidP="00DC3C27">
      <w:pPr>
        <w:widowControl w:val="0"/>
        <w:ind w:left="-66"/>
        <w:jc w:val="center"/>
        <w:rPr>
          <w:rFonts w:ascii="GHEA Grapalat" w:hAnsi="GHEA Grapalat"/>
          <w:b/>
        </w:rPr>
      </w:pPr>
    </w:p>
    <w:p w14:paraId="50C86473" w14:textId="77777777" w:rsidR="00DC3C27" w:rsidRDefault="00DC3C27" w:rsidP="00DC3C27">
      <w:pPr>
        <w:jc w:val="both"/>
        <w:rPr>
          <w:rFonts w:ascii="GHEA Grapalat" w:hAnsi="GHEA Grapalat"/>
          <w:i/>
          <w:sz w:val="22"/>
          <w:szCs w:val="22"/>
        </w:rPr>
      </w:pPr>
    </w:p>
    <w:p w14:paraId="32C282F1" w14:textId="77777777"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1512747F"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287278">
        <w:rPr>
          <w:rFonts w:ascii="GHEA Grapalat" w:hAnsi="GHEA Grapalat"/>
          <w:b/>
          <w:i/>
          <w:sz w:val="22"/>
          <w:szCs w:val="22"/>
        </w:rPr>
        <w:t>24/64</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3"/>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B138F3">
        <w:rPr>
          <w:rFonts w:ascii="GHEA Grapalat" w:hAnsi="GHEA Grapalat"/>
          <w:sz w:val="22"/>
          <w:szCs w:val="22"/>
        </w:rPr>
        <w:lastRenderedPageBreak/>
        <w:t>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69569163" w14:textId="77777777" w:rsidR="00DC3C27" w:rsidRPr="00B138F3" w:rsidRDefault="00DC3C27" w:rsidP="00DC3C27">
      <w:pPr>
        <w:widowControl w:val="0"/>
        <w:ind w:left="567" w:right="565"/>
        <w:jc w:val="center"/>
        <w:rPr>
          <w:rFonts w:ascii="GHEA Grapalat" w:hAnsi="GHEA Grapalat"/>
          <w:b/>
          <w:sz w:val="22"/>
          <w:szCs w:val="22"/>
        </w:rPr>
      </w:pPr>
    </w:p>
    <w:p w14:paraId="39146C3D" w14:textId="77777777" w:rsidR="00DC3C27" w:rsidRPr="00B138F3" w:rsidRDefault="00DC3C27" w:rsidP="00DC3C27">
      <w:pPr>
        <w:widowControl w:val="0"/>
        <w:ind w:left="567" w:right="565"/>
        <w:jc w:val="center"/>
        <w:rPr>
          <w:rFonts w:ascii="GHEA Grapalat" w:hAnsi="GHEA Grapalat"/>
          <w:b/>
        </w:rPr>
      </w:pPr>
    </w:p>
    <w:p w14:paraId="5F8941DD" w14:textId="77777777" w:rsidR="00DC3C27" w:rsidRPr="00B138F3" w:rsidRDefault="00DC3C27" w:rsidP="00DC3C27">
      <w:pPr>
        <w:widowControl w:val="0"/>
        <w:ind w:left="567" w:right="565"/>
        <w:jc w:val="center"/>
        <w:rPr>
          <w:rFonts w:ascii="GHEA Grapalat" w:hAnsi="GHEA Grapalat"/>
          <w:b/>
        </w:rPr>
      </w:pPr>
    </w:p>
    <w:p w14:paraId="2FB0B618" w14:textId="77777777" w:rsidR="00DC3C27" w:rsidRPr="00B138F3" w:rsidRDefault="00DC3C27" w:rsidP="00DC3C27">
      <w:pPr>
        <w:widowControl w:val="0"/>
        <w:ind w:left="567" w:right="565"/>
        <w:jc w:val="center"/>
        <w:rPr>
          <w:rFonts w:ascii="GHEA Grapalat" w:hAnsi="GHEA Grapalat"/>
          <w:b/>
        </w:rPr>
      </w:pPr>
    </w:p>
    <w:p w14:paraId="29468565" w14:textId="77777777" w:rsidR="00DC3C27" w:rsidRPr="00B138F3" w:rsidRDefault="00DC3C27" w:rsidP="00DC3C27">
      <w:pPr>
        <w:widowControl w:val="0"/>
        <w:ind w:left="567" w:right="565"/>
        <w:jc w:val="center"/>
        <w:rPr>
          <w:rFonts w:ascii="GHEA Grapalat" w:hAnsi="GHEA Grapalat"/>
          <w:b/>
        </w:rPr>
      </w:pPr>
    </w:p>
    <w:p w14:paraId="117842E5" w14:textId="77777777" w:rsidR="00DC3C27" w:rsidRPr="00B138F3" w:rsidRDefault="00DC3C27" w:rsidP="00DC3C27">
      <w:pPr>
        <w:widowControl w:val="0"/>
        <w:ind w:left="567" w:right="565"/>
        <w:jc w:val="center"/>
        <w:rPr>
          <w:rFonts w:ascii="GHEA Grapalat" w:hAnsi="GHEA Grapalat"/>
          <w:b/>
        </w:rPr>
      </w:pPr>
    </w:p>
    <w:p w14:paraId="4DAAFE71" w14:textId="77777777" w:rsidR="00DC3C27" w:rsidRPr="00B138F3" w:rsidRDefault="00DC3C27" w:rsidP="00DC3C27">
      <w:pPr>
        <w:widowControl w:val="0"/>
        <w:ind w:left="567" w:right="565"/>
        <w:jc w:val="center"/>
        <w:rPr>
          <w:rFonts w:ascii="GHEA Grapalat" w:hAnsi="GHEA Grapalat"/>
          <w:b/>
        </w:rPr>
      </w:pPr>
    </w:p>
    <w:p w14:paraId="33F0182F" w14:textId="77777777" w:rsidR="00DC3C27" w:rsidRPr="00B138F3" w:rsidRDefault="00DC3C27" w:rsidP="00DC3C27">
      <w:pPr>
        <w:widowControl w:val="0"/>
        <w:ind w:left="567" w:right="565"/>
        <w:jc w:val="center"/>
        <w:rPr>
          <w:rFonts w:ascii="GHEA Grapalat" w:hAnsi="GHEA Grapalat"/>
          <w:b/>
        </w:rPr>
      </w:pPr>
    </w:p>
    <w:p w14:paraId="1CDC8277" w14:textId="77777777" w:rsidR="00DC3C27" w:rsidRDefault="00DC3C27" w:rsidP="00DC3C27">
      <w:pPr>
        <w:widowControl w:val="0"/>
        <w:ind w:left="567" w:right="565"/>
        <w:jc w:val="center"/>
        <w:rPr>
          <w:rFonts w:ascii="GHEA Grapalat" w:hAnsi="GHEA Grapalat"/>
          <w:b/>
          <w:lang w:val="hy-AM"/>
        </w:rPr>
      </w:pPr>
    </w:p>
    <w:p w14:paraId="5285DC55" w14:textId="77777777" w:rsidR="00DC3C27" w:rsidRDefault="00DC3C27" w:rsidP="00DC3C27">
      <w:pPr>
        <w:widowControl w:val="0"/>
        <w:ind w:left="567" w:right="565"/>
        <w:jc w:val="center"/>
        <w:rPr>
          <w:rFonts w:ascii="GHEA Grapalat" w:hAnsi="GHEA Grapalat"/>
          <w:b/>
          <w:lang w:val="hy-AM"/>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F384257" w14:textId="77777777"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61C804A1"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287278">
        <w:rPr>
          <w:rFonts w:ascii="GHEA Grapalat" w:hAnsi="GHEA Grapalat"/>
          <w:i/>
        </w:rPr>
        <w:t>24/64</w:t>
      </w:r>
      <w:r w:rsidRPr="00B138F3">
        <w:rPr>
          <w:rFonts w:ascii="GHEA Grapalat" w:hAnsi="GHEA Grapalat"/>
          <w:i/>
        </w:rPr>
        <w:t>"</w:t>
      </w:r>
      <w:r w:rsidRPr="00B138F3">
        <w:rPr>
          <w:rStyle w:val="FootnoteReference"/>
          <w:rFonts w:ascii="GHEA Grapalat" w:hAnsi="GHEA Grapalat"/>
          <w:i/>
        </w:rPr>
        <w:footnoteReference w:customMarkFollows="1" w:id="15"/>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w:t>
      </w:r>
      <w:r w:rsidRPr="00B138F3">
        <w:rPr>
          <w:rFonts w:ascii="GHEA Grapalat" w:hAnsi="GHEA Grapalat"/>
        </w:rPr>
        <w:lastRenderedPageBreak/>
        <w:t>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lastRenderedPageBreak/>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63F0B150"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287278">
        <w:rPr>
          <w:rFonts w:ascii="GHEA Grapalat" w:hAnsi="GHEA Grapalat"/>
          <w:b/>
          <w:sz w:val="24"/>
          <w:szCs w:val="24"/>
        </w:rPr>
        <w:t>24/64</w:t>
      </w:r>
      <w:r>
        <w:rPr>
          <w:rFonts w:ascii="GHEA Grapalat" w:hAnsi="GHEA Grapalat"/>
          <w:b/>
          <w:sz w:val="24"/>
          <w:szCs w:val="24"/>
        </w:rPr>
        <w:t>"</w:t>
      </w:r>
      <w:r>
        <w:rPr>
          <w:rStyle w:val="FootnoteReference"/>
          <w:rFonts w:ascii="GHEA Grapalat" w:hAnsi="GHEA Grapalat"/>
          <w:b/>
          <w:sz w:val="24"/>
          <w:szCs w:val="24"/>
        </w:rPr>
        <w:footnoteReference w:customMarkFollows="1" w:id="17"/>
        <w:t>*</w:t>
      </w:r>
    </w:p>
    <w:p w14:paraId="6C47ABBF" w14:textId="77777777" w:rsidR="00DC3C27" w:rsidRPr="00AD29CE" w:rsidRDefault="00DC3C27" w:rsidP="00DC3C27">
      <w:pPr>
        <w:widowControl w:val="0"/>
        <w:jc w:val="right"/>
        <w:rPr>
          <w:rFonts w:ascii="GHEA Grapalat" w:hAnsi="GHEA Grapalat"/>
          <w:i/>
        </w:rPr>
      </w:pPr>
    </w:p>
    <w:p w14:paraId="1494AEC8" w14:textId="77777777"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19"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77777777" w:rsidR="00DC3C27" w:rsidRPr="00AD29CE" w:rsidRDefault="00DC3C27" w:rsidP="00DC3C27">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8"/>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4244D1FE"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D039C5">
        <w:rPr>
          <w:rFonts w:ascii="GHEA Grapalat" w:hAnsi="GHEA Grapalat"/>
        </w:rPr>
        <w:t>1</w:t>
      </w:r>
      <w:r w:rsidR="00157D36">
        <w:rPr>
          <w:rFonts w:ascii="GHEA Grapalat" w:hAnsi="GHEA Grapalat"/>
        </w:rPr>
        <w:t>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9"/>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Pr="00DE24EF"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256FB424" w14:textId="77777777" w:rsidR="00DC3C27" w:rsidRPr="00AD29CE" w:rsidRDefault="00DC3C27" w:rsidP="00DC3C27">
      <w:pPr>
        <w:widowControl w:val="0"/>
        <w:ind w:firstLine="720"/>
        <w:jc w:val="center"/>
        <w:rPr>
          <w:rFonts w:ascii="GHEA Grapalat" w:hAnsi="GHEA Grapalat" w:cs="Sylfaen"/>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2E8AFA4D"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C78D9" w:rsidRPr="00AD29CE">
        <w:rPr>
          <w:rFonts w:ascii="GHEA Grapalat" w:hAnsi="GHEA Grapalat"/>
        </w:rPr>
        <w:t>0,</w:t>
      </w:r>
      <w:r w:rsidR="00FC78D9">
        <w:rPr>
          <w:rFonts w:ascii="GHEA Grapalat" w:hAnsi="GHEA Grapalat"/>
        </w:rPr>
        <w:t>1</w:t>
      </w:r>
      <w:r w:rsidR="00FC78D9">
        <w:rPr>
          <w:rFonts w:ascii="GHEA Grapalat" w:hAnsi="GHEA Grapalat"/>
          <w:lang w:val="hy-AM"/>
        </w:rPr>
        <w:t>5</w:t>
      </w:r>
      <w:r w:rsidR="00FC78D9" w:rsidRPr="00AD29CE">
        <w:rPr>
          <w:rFonts w:ascii="GHEA Grapalat" w:hAnsi="GHEA Grapalat"/>
        </w:rPr>
        <w:t xml:space="preserve"> (ноль целых </w:t>
      </w:r>
      <w:r w:rsidR="00FC78D9">
        <w:rPr>
          <w:rFonts w:ascii="GHEA Grapalat" w:hAnsi="GHEA Grapalat"/>
        </w:rPr>
        <w:t>пятнадцать</w:t>
      </w:r>
      <w:r w:rsidR="00FC78D9" w:rsidRPr="00AD29CE">
        <w:rPr>
          <w:rFonts w:ascii="GHEA Grapalat" w:hAnsi="GHEA Grapalat"/>
        </w:rPr>
        <w:t xml:space="preserve"> </w:t>
      </w:r>
      <w:r w:rsidR="00FC78D9">
        <w:rPr>
          <w:rFonts w:ascii="GHEA Grapalat" w:hAnsi="GHEA Grapalat"/>
        </w:rPr>
        <w:t>сотых</w:t>
      </w:r>
      <w:r w:rsidR="00FC78D9" w:rsidRPr="00AD29CE">
        <w:rPr>
          <w:rFonts w:ascii="GHEA Grapalat" w:hAnsi="GHEA Grapalat"/>
        </w:rPr>
        <w:t>)</w:t>
      </w:r>
      <w:r w:rsidRPr="00AD29CE">
        <w:rPr>
          <w:rFonts w:ascii="GHEA Grapalat" w:hAnsi="GHEA Grapalat"/>
        </w:rPr>
        <w:t xml:space="preserve"> процента от суммы, предусмотренной в пункте 4.1 договора</w:t>
      </w:r>
      <w:r>
        <w:rPr>
          <w:rStyle w:val="FootnoteReference"/>
          <w:rFonts w:ascii="GHEA Grapalat" w:hAnsi="GHEA Grapalat"/>
        </w:rPr>
        <w:footnoteReference w:customMarkFollows="1" w:id="20"/>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76EEC6F8"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Pr>
          <w:rFonts w:ascii="GHEA Grapalat" w:hAnsi="GHEA Grapalat"/>
        </w:rPr>
        <w:t>1</w:t>
      </w:r>
      <w:r w:rsidR="00FC78D9">
        <w:rPr>
          <w:rFonts w:ascii="GHEA Grapalat" w:hAnsi="GHEA Grapalat"/>
          <w:lang w:val="hy-AM"/>
        </w:rPr>
        <w:t>5</w:t>
      </w:r>
      <w:r w:rsidRPr="00AD29CE">
        <w:rPr>
          <w:rFonts w:ascii="GHEA Grapalat" w:hAnsi="GHEA Grapalat"/>
        </w:rPr>
        <w:t xml:space="preserve"> (ноль целых </w:t>
      </w:r>
      <w:r w:rsidR="00FC78D9">
        <w:rPr>
          <w:rFonts w:ascii="GHEA Grapalat" w:hAnsi="GHEA Grapalat"/>
        </w:rPr>
        <w:t>пят</w:t>
      </w:r>
      <w:r w:rsidR="00AA0BF1">
        <w:rPr>
          <w:rFonts w:ascii="GHEA Grapalat" w:hAnsi="GHEA Grapalat"/>
        </w:rPr>
        <w:t>надцать</w:t>
      </w:r>
      <w:r w:rsidRPr="00AD29CE">
        <w:rPr>
          <w:rFonts w:ascii="GHEA Grapalat" w:hAnsi="GHEA Grapalat"/>
        </w:rPr>
        <w:t xml:space="preserve"> </w:t>
      </w:r>
      <w:r w:rsidR="00AA0BF1">
        <w:rPr>
          <w:rFonts w:ascii="GHEA Grapalat" w:hAnsi="GHEA Grapalat"/>
        </w:rPr>
        <w:t>сотых</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w:t>
      </w:r>
      <w:r w:rsidRPr="00AD29CE">
        <w:rPr>
          <w:rFonts w:ascii="GHEA Grapalat" w:hAnsi="GHEA Grapalat"/>
        </w:rPr>
        <w:lastRenderedPageBreak/>
        <w:t>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1"/>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2"/>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CBF1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3"/>
        <w:t>25</w:t>
      </w:r>
    </w:p>
    <w:p w14:paraId="22F47BB3" w14:textId="77777777" w:rsidR="00DC3C27" w:rsidRPr="00AD29CE" w:rsidRDefault="00DC3C27" w:rsidP="00DC3C27">
      <w:pPr>
        <w:widowControl w:val="0"/>
        <w:rPr>
          <w:rFonts w:ascii="GHEA Grapalat" w:hAnsi="GHEA Grapalat"/>
        </w:rPr>
      </w:pPr>
    </w:p>
    <w:p w14:paraId="183A576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693"/>
        <w:gridCol w:w="1959"/>
      </w:tblGrid>
      <w:tr w:rsidR="00DC3C27" w:rsidRPr="00E40AC8" w14:paraId="66FD9226" w14:textId="77777777" w:rsidTr="00845ABA">
        <w:trPr>
          <w:trHeight w:val="422"/>
          <w:jc w:val="center"/>
        </w:trPr>
        <w:tc>
          <w:tcPr>
            <w:tcW w:w="11514"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845ABA">
        <w:trPr>
          <w:trHeight w:val="247"/>
          <w:jc w:val="center"/>
        </w:trPr>
        <w:tc>
          <w:tcPr>
            <w:tcW w:w="1615"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3096"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845ABA">
        <w:trPr>
          <w:trHeight w:val="501"/>
          <w:jc w:val="center"/>
        </w:trPr>
        <w:tc>
          <w:tcPr>
            <w:tcW w:w="1615"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693"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403"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DC3C27" w:rsidRPr="00E40AC8" w14:paraId="7617400E" w14:textId="77777777" w:rsidTr="00845ABA">
        <w:trPr>
          <w:trHeight w:val="277"/>
          <w:jc w:val="center"/>
        </w:trPr>
        <w:tc>
          <w:tcPr>
            <w:tcW w:w="1615" w:type="dxa"/>
          </w:tcPr>
          <w:p w14:paraId="6DC28E28"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846" w:type="dxa"/>
          </w:tcPr>
          <w:p w14:paraId="5BD495A2" w14:textId="31F021EA" w:rsidR="00DC3C27" w:rsidRPr="00E40AC8" w:rsidRDefault="00587B42" w:rsidP="000D12C2">
            <w:pPr>
              <w:widowControl w:val="0"/>
              <w:jc w:val="center"/>
              <w:rPr>
                <w:rFonts w:ascii="GHEA Grapalat" w:hAnsi="GHEA Grapalat"/>
                <w:sz w:val="20"/>
              </w:rPr>
            </w:pPr>
            <w:r w:rsidRPr="00144928">
              <w:rPr>
                <w:rFonts w:ascii="Helvetica" w:hAnsi="Helvetica" w:cs="Helvetica"/>
                <w:sz w:val="21"/>
                <w:szCs w:val="21"/>
                <w:shd w:val="clear" w:color="auto" w:fill="F5F5F5"/>
              </w:rPr>
              <w:t>60181100/5</w:t>
            </w:r>
            <w:r w:rsidR="00096F37">
              <w:rPr>
                <w:rFonts w:ascii="Helvetica" w:hAnsi="Helvetica" w:cs="Helvetica"/>
                <w:sz w:val="21"/>
                <w:szCs w:val="21"/>
                <w:shd w:val="clear" w:color="auto" w:fill="F5F5F5"/>
              </w:rPr>
              <w:t>0</w:t>
            </w:r>
            <w:r w:rsidR="00811C80">
              <w:rPr>
                <w:rFonts w:ascii="Helvetica" w:hAnsi="Helvetica" w:cs="Helvetica"/>
                <w:sz w:val="21"/>
                <w:szCs w:val="21"/>
                <w:shd w:val="clear" w:color="auto" w:fill="F5F5F5"/>
              </w:rPr>
              <w:t>1</w:t>
            </w:r>
          </w:p>
        </w:tc>
        <w:tc>
          <w:tcPr>
            <w:tcW w:w="1606" w:type="dxa"/>
          </w:tcPr>
          <w:p w14:paraId="057D407F" w14:textId="77777777" w:rsidR="00DC3C27" w:rsidRPr="00E40AC8" w:rsidRDefault="00DC3C27" w:rsidP="000D12C2">
            <w:pPr>
              <w:widowControl w:val="0"/>
              <w:jc w:val="center"/>
              <w:rPr>
                <w:rFonts w:ascii="GHEA Grapalat" w:hAnsi="GHEA Grapalat"/>
                <w:sz w:val="20"/>
              </w:rPr>
            </w:pPr>
            <w:r>
              <w:rPr>
                <w:rFonts w:ascii="GHEA Grapalat" w:hAnsi="GHEA Grapalat"/>
                <w:sz w:val="20"/>
              </w:rPr>
              <w:t>Представлена ниже</w:t>
            </w:r>
          </w:p>
        </w:tc>
        <w:tc>
          <w:tcPr>
            <w:tcW w:w="1174" w:type="dxa"/>
          </w:tcPr>
          <w:p w14:paraId="311FF70B" w14:textId="77777777" w:rsidR="00DC3C27" w:rsidRPr="00E40AC8" w:rsidRDefault="00DC3C27" w:rsidP="000D12C2">
            <w:pPr>
              <w:widowControl w:val="0"/>
              <w:jc w:val="center"/>
              <w:rPr>
                <w:rFonts w:ascii="GHEA Grapalat" w:hAnsi="GHEA Grapalat"/>
                <w:sz w:val="20"/>
              </w:rPr>
            </w:pPr>
            <w:r>
              <w:rPr>
                <w:rFonts w:ascii="GHEA Grapalat" w:hAnsi="GHEA Grapalat"/>
                <w:sz w:val="20"/>
              </w:rPr>
              <w:t>драм</w:t>
            </w:r>
          </w:p>
        </w:tc>
        <w:tc>
          <w:tcPr>
            <w:tcW w:w="1355" w:type="dxa"/>
          </w:tcPr>
          <w:p w14:paraId="32552F99" w14:textId="7CD982BC" w:rsidR="00DC3C27" w:rsidRPr="00E40AC8" w:rsidRDefault="00096F37" w:rsidP="000D12C2">
            <w:pPr>
              <w:widowControl w:val="0"/>
              <w:jc w:val="center"/>
              <w:rPr>
                <w:rFonts w:ascii="GHEA Grapalat" w:hAnsi="GHEA Grapalat"/>
                <w:sz w:val="20"/>
              </w:rPr>
            </w:pPr>
            <w:r>
              <w:rPr>
                <w:rFonts w:ascii="GHEA Grapalat" w:hAnsi="GHEA Grapalat"/>
                <w:sz w:val="20"/>
              </w:rPr>
              <w:t>до</w:t>
            </w:r>
          </w:p>
        </w:tc>
        <w:tc>
          <w:tcPr>
            <w:tcW w:w="822" w:type="dxa"/>
          </w:tcPr>
          <w:p w14:paraId="090FC8D1"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693" w:type="dxa"/>
          </w:tcPr>
          <w:p w14:paraId="3D97B14C" w14:textId="290489B6" w:rsidR="00DC3C27" w:rsidRPr="00E40AC8" w:rsidRDefault="00587B42" w:rsidP="000D12C2">
            <w:pPr>
              <w:widowControl w:val="0"/>
              <w:jc w:val="center"/>
              <w:rPr>
                <w:rFonts w:ascii="GHEA Grapalat" w:hAnsi="GHEA Grapalat"/>
                <w:sz w:val="20"/>
              </w:rPr>
            </w:pPr>
            <w:r w:rsidRPr="00FA30A8">
              <w:rPr>
                <w:sz w:val="18"/>
                <w:szCs w:val="18"/>
              </w:rPr>
              <w:t>административный район</w:t>
            </w:r>
            <w:r w:rsidRPr="007C0275">
              <w:rPr>
                <w:rFonts w:ascii="Sylfaen" w:hAnsi="Sylfaen"/>
                <w:sz w:val="20"/>
                <w:szCs w:val="20"/>
              </w:rPr>
              <w:t xml:space="preserve"> </w:t>
            </w:r>
            <w:r w:rsidR="00811C80">
              <w:rPr>
                <w:rFonts w:ascii="Sylfaen" w:hAnsi="Sylfaen"/>
                <w:sz w:val="20"/>
                <w:szCs w:val="20"/>
              </w:rPr>
              <w:t>Нор Норк</w:t>
            </w:r>
          </w:p>
        </w:tc>
        <w:tc>
          <w:tcPr>
            <w:tcW w:w="1403" w:type="dxa"/>
          </w:tcPr>
          <w:p w14:paraId="7F79935C" w14:textId="1BFDC646" w:rsidR="00DC3C27" w:rsidRPr="00E40AC8" w:rsidRDefault="00845ABA" w:rsidP="00E96BCA">
            <w:pPr>
              <w:widowControl w:val="0"/>
              <w:jc w:val="center"/>
              <w:rPr>
                <w:rFonts w:ascii="GHEA Grapalat" w:hAnsi="GHEA Grapalat"/>
                <w:sz w:val="20"/>
              </w:rPr>
            </w:pPr>
            <w:r w:rsidRPr="00437944">
              <w:rPr>
                <w:rFonts w:ascii="GHEA Grapalat" w:hAnsi="GHEA Grapalat"/>
                <w:sz w:val="20"/>
                <w:szCs w:val="20"/>
              </w:rPr>
              <w:t xml:space="preserve">Предпочтительный срок исполнения с даты подписания договора   (соглашения) включая до </w:t>
            </w:r>
            <w:r w:rsidR="00811C80">
              <w:rPr>
                <w:rFonts w:ascii="GHEA Grapalat" w:hAnsi="GHEA Grapalat"/>
                <w:sz w:val="20"/>
                <w:szCs w:val="20"/>
              </w:rPr>
              <w:t>280 дней</w:t>
            </w:r>
          </w:p>
        </w:tc>
      </w:tr>
    </w:tbl>
    <w:p w14:paraId="34536AAB" w14:textId="77777777" w:rsidR="00DC3C27" w:rsidRDefault="00DC3C27" w:rsidP="00DC3C27">
      <w:pPr>
        <w:widowControl w:val="0"/>
        <w:jc w:val="center"/>
        <w:rPr>
          <w:rFonts w:ascii="Sylfaen" w:hAnsi="Sylfaen"/>
          <w:sz w:val="20"/>
          <w:szCs w:val="20"/>
          <w:lang w:val="hy-AM"/>
        </w:rPr>
      </w:pPr>
    </w:p>
    <w:p w14:paraId="25D25C99"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В течение года возникает необходимость в приобретении неотлогательных услуг</w:t>
      </w:r>
    </w:p>
    <w:p w14:paraId="12371621"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Эксплуатация автовышки</w:t>
      </w:r>
    </w:p>
    <w:p w14:paraId="66589A78"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Сбор мусора, в том числе бытового мусора, ветвей деревьев, металлолома, перевозка 13 км</w:t>
      </w:r>
    </w:p>
    <w:p w14:paraId="702AED6B"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Автокран.22 метра</w:t>
      </w:r>
    </w:p>
    <w:p w14:paraId="39E31D6E"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Трактор разглаживающий, снос, погрузчик</w:t>
      </w:r>
    </w:p>
    <w:p w14:paraId="58ECCCAB"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Притягивающая и выдувающая машина высокого давления для канализационных линий</w:t>
      </w:r>
    </w:p>
    <w:p w14:paraId="0F748F72"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Эвакуатор</w:t>
      </w:r>
    </w:p>
    <w:p w14:paraId="05AFBB4B"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Буровая машин</w:t>
      </w:r>
    </w:p>
    <w:p w14:paraId="41B0EC89"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Рабочая сила, в том числе по необходимости рабочий, уборщик, кровельщик, канализация, слесарь, Лесопильщик, электрик, сварщик</w:t>
      </w:r>
    </w:p>
    <w:p w14:paraId="3B6F17C4" w14:textId="77777777" w:rsidR="00A743B9" w:rsidRPr="00A743B9" w:rsidRDefault="00A743B9" w:rsidP="00A743B9">
      <w:pPr>
        <w:ind w:left="-630" w:right="-421"/>
        <w:rPr>
          <w:rFonts w:ascii="GHEA Grapalat" w:hAnsi="GHEA Grapalat"/>
          <w:lang w:val="hy-AM"/>
        </w:rPr>
      </w:pPr>
      <w:r w:rsidRPr="00A743B9">
        <w:rPr>
          <w:rFonts w:ascii="GHEA Grapalat" w:hAnsi="GHEA Grapalat"/>
          <w:lang w:val="hy-AM"/>
        </w:rPr>
        <w:t>Грузоперевозки</w:t>
      </w:r>
    </w:p>
    <w:p w14:paraId="0F0CF46C" w14:textId="2FEF856F" w:rsidR="00A743B9" w:rsidRPr="00A743B9" w:rsidRDefault="00A743B9" w:rsidP="00A743B9">
      <w:pPr>
        <w:ind w:left="-630" w:right="-421"/>
        <w:rPr>
          <w:rFonts w:ascii="GHEA Grapalat" w:hAnsi="GHEA Grapalat"/>
          <w:lang w:val="hy-AM"/>
        </w:rPr>
      </w:pPr>
      <w:r w:rsidRPr="00A743B9">
        <w:rPr>
          <w:rFonts w:ascii="GHEA Grapalat" w:hAnsi="GHEA Grapalat"/>
          <w:lang w:val="hy-AM"/>
        </w:rPr>
        <w:t>Дезинфекция подездов хлором</w:t>
      </w:r>
    </w:p>
    <w:p w14:paraId="2DE8EA1D" w14:textId="77777777" w:rsidR="00A743B9" w:rsidRDefault="00A743B9" w:rsidP="00845ABA">
      <w:pPr>
        <w:ind w:left="-630" w:right="-421"/>
        <w:jc w:val="center"/>
        <w:rPr>
          <w:rFonts w:ascii="GHEA Grapalat" w:hAnsi="GHEA Grapalat"/>
          <w:b/>
          <w:bCs/>
          <w:lang w:val="hy-AM"/>
        </w:rPr>
      </w:pPr>
    </w:p>
    <w:p w14:paraId="7F2FEC12" w14:textId="7F0996BE" w:rsidR="00DC3C27" w:rsidRDefault="00DC3C27" w:rsidP="00845ABA">
      <w:pPr>
        <w:ind w:left="-630" w:right="-421"/>
        <w:jc w:val="center"/>
        <w:rPr>
          <w:rFonts w:ascii="GHEA Grapalat" w:hAnsi="GHEA Grapalat"/>
          <w:b/>
          <w:bCs/>
          <w:lang w:val="hy-AM"/>
        </w:rPr>
      </w:pPr>
      <w:r w:rsidRPr="001A1B0D">
        <w:rPr>
          <w:rFonts w:ascii="GHEA Grapalat" w:hAnsi="GHEA Grapalat"/>
          <w:b/>
          <w:bCs/>
          <w:lang w:val="hy-AM"/>
        </w:rPr>
        <w:t>срок выполнения работ исчисляется в каждом случае со дня отдачи заказа подрядчику путем предоставления формы отдачи заказа: e-mail почта, письмо и т.д.</w:t>
      </w:r>
    </w:p>
    <w:p w14:paraId="6C807974" w14:textId="77777777" w:rsidR="00DC3C27" w:rsidRDefault="00DC3C27" w:rsidP="00DC3C27">
      <w:pPr>
        <w:ind w:left="-630" w:right="-421"/>
        <w:jc w:val="center"/>
        <w:rPr>
          <w:rFonts w:ascii="GHEA Grapalat" w:hAnsi="GHEA Grapalat"/>
          <w:b/>
          <w:bCs/>
          <w:lang w:val="hy-AM"/>
        </w:rPr>
      </w:pPr>
    </w:p>
    <w:tbl>
      <w:tblPr>
        <w:tblW w:w="10000" w:type="dxa"/>
        <w:tblLook w:val="04A0" w:firstRow="1" w:lastRow="0" w:firstColumn="1" w:lastColumn="0" w:noHBand="0" w:noVBand="1"/>
      </w:tblPr>
      <w:tblGrid>
        <w:gridCol w:w="440"/>
        <w:gridCol w:w="4235"/>
        <w:gridCol w:w="1175"/>
        <w:gridCol w:w="756"/>
        <w:gridCol w:w="944"/>
        <w:gridCol w:w="1216"/>
        <w:gridCol w:w="1234"/>
      </w:tblGrid>
      <w:tr w:rsidR="00A743B9" w14:paraId="2204088B" w14:textId="77777777" w:rsidTr="00A743B9">
        <w:trPr>
          <w:trHeight w:val="300"/>
        </w:trPr>
        <w:tc>
          <w:tcPr>
            <w:tcW w:w="10000" w:type="dxa"/>
            <w:gridSpan w:val="7"/>
            <w:tcBorders>
              <w:top w:val="nil"/>
              <w:left w:val="nil"/>
              <w:bottom w:val="nil"/>
              <w:right w:val="nil"/>
            </w:tcBorders>
            <w:shd w:val="clear" w:color="auto" w:fill="auto"/>
            <w:vAlign w:val="center"/>
            <w:hideMark/>
          </w:tcPr>
          <w:p w14:paraId="724A2896" w14:textId="77777777" w:rsidR="00A743B9" w:rsidRDefault="00A743B9">
            <w:pPr>
              <w:jc w:val="center"/>
              <w:rPr>
                <w:rFonts w:ascii="Sylfaen" w:hAnsi="Sylfaen" w:cs="Calibri"/>
                <w:sz w:val="22"/>
                <w:szCs w:val="22"/>
                <w:lang w:val="en-US" w:eastAsia="en-US" w:bidi="ar-SA"/>
              </w:rPr>
            </w:pPr>
            <w:r>
              <w:rPr>
                <w:rFonts w:ascii="Sylfaen" w:hAnsi="Sylfaen" w:cs="Calibri"/>
                <w:sz w:val="22"/>
                <w:szCs w:val="22"/>
              </w:rPr>
              <w:t xml:space="preserve">Обьем работы- смета </w:t>
            </w:r>
          </w:p>
        </w:tc>
      </w:tr>
      <w:tr w:rsidR="00A743B9" w14:paraId="173D37FA" w14:textId="77777777" w:rsidTr="00A743B9">
        <w:trPr>
          <w:trHeight w:val="405"/>
        </w:trPr>
        <w:tc>
          <w:tcPr>
            <w:tcW w:w="10000" w:type="dxa"/>
            <w:gridSpan w:val="7"/>
            <w:tcBorders>
              <w:top w:val="nil"/>
              <w:left w:val="nil"/>
              <w:bottom w:val="nil"/>
              <w:right w:val="nil"/>
            </w:tcBorders>
            <w:shd w:val="clear" w:color="auto" w:fill="auto"/>
            <w:vAlign w:val="center"/>
            <w:hideMark/>
          </w:tcPr>
          <w:p w14:paraId="0FC86E54" w14:textId="77777777" w:rsidR="00A743B9" w:rsidRDefault="00A743B9">
            <w:pPr>
              <w:jc w:val="center"/>
              <w:rPr>
                <w:rFonts w:ascii="Sylfaen" w:hAnsi="Sylfaen" w:cs="Calibri"/>
                <w:sz w:val="22"/>
                <w:szCs w:val="22"/>
              </w:rPr>
            </w:pPr>
            <w:r>
              <w:rPr>
                <w:rFonts w:ascii="Sylfaen" w:hAnsi="Sylfaen" w:cs="Calibri"/>
                <w:sz w:val="22"/>
                <w:szCs w:val="22"/>
              </w:rPr>
              <w:t>Услуги, требующие срочного решения в административном районе Нор Норк</w:t>
            </w:r>
          </w:p>
        </w:tc>
      </w:tr>
      <w:tr w:rsidR="00A743B9" w14:paraId="0C0846CD" w14:textId="77777777" w:rsidTr="00A743B9">
        <w:trPr>
          <w:trHeight w:val="300"/>
        </w:trPr>
        <w:tc>
          <w:tcPr>
            <w:tcW w:w="440" w:type="dxa"/>
            <w:tcBorders>
              <w:top w:val="nil"/>
              <w:left w:val="nil"/>
              <w:bottom w:val="nil"/>
              <w:right w:val="nil"/>
            </w:tcBorders>
            <w:shd w:val="clear" w:color="auto" w:fill="auto"/>
            <w:vAlign w:val="center"/>
            <w:hideMark/>
          </w:tcPr>
          <w:p w14:paraId="229932C9" w14:textId="77777777" w:rsidR="00A743B9" w:rsidRDefault="00A743B9">
            <w:pPr>
              <w:jc w:val="center"/>
              <w:rPr>
                <w:rFonts w:ascii="Sylfaen" w:hAnsi="Sylfaen" w:cs="Calibri"/>
                <w:sz w:val="22"/>
                <w:szCs w:val="22"/>
              </w:rPr>
            </w:pPr>
          </w:p>
        </w:tc>
        <w:tc>
          <w:tcPr>
            <w:tcW w:w="4235" w:type="dxa"/>
            <w:tcBorders>
              <w:top w:val="nil"/>
              <w:left w:val="nil"/>
              <w:bottom w:val="nil"/>
              <w:right w:val="nil"/>
            </w:tcBorders>
            <w:shd w:val="clear" w:color="auto" w:fill="auto"/>
            <w:vAlign w:val="center"/>
            <w:hideMark/>
          </w:tcPr>
          <w:p w14:paraId="6A3E0F00" w14:textId="77777777" w:rsidR="00A743B9" w:rsidRDefault="00A743B9">
            <w:pPr>
              <w:jc w:val="center"/>
              <w:rPr>
                <w:sz w:val="20"/>
                <w:szCs w:val="20"/>
              </w:rPr>
            </w:pPr>
          </w:p>
        </w:tc>
        <w:tc>
          <w:tcPr>
            <w:tcW w:w="1175" w:type="dxa"/>
            <w:tcBorders>
              <w:top w:val="nil"/>
              <w:left w:val="nil"/>
              <w:bottom w:val="nil"/>
              <w:right w:val="nil"/>
            </w:tcBorders>
            <w:shd w:val="clear" w:color="auto" w:fill="auto"/>
            <w:vAlign w:val="center"/>
            <w:hideMark/>
          </w:tcPr>
          <w:p w14:paraId="69D265DD" w14:textId="77777777" w:rsidR="00A743B9" w:rsidRDefault="00A743B9">
            <w:pPr>
              <w:rPr>
                <w:sz w:val="20"/>
                <w:szCs w:val="20"/>
              </w:rPr>
            </w:pPr>
          </w:p>
        </w:tc>
        <w:tc>
          <w:tcPr>
            <w:tcW w:w="756" w:type="dxa"/>
            <w:tcBorders>
              <w:top w:val="nil"/>
              <w:left w:val="nil"/>
              <w:bottom w:val="nil"/>
              <w:right w:val="nil"/>
            </w:tcBorders>
            <w:shd w:val="clear" w:color="auto" w:fill="auto"/>
            <w:vAlign w:val="center"/>
            <w:hideMark/>
          </w:tcPr>
          <w:p w14:paraId="479ABA95" w14:textId="77777777" w:rsidR="00A743B9" w:rsidRDefault="00A743B9">
            <w:pPr>
              <w:jc w:val="center"/>
              <w:rPr>
                <w:sz w:val="20"/>
                <w:szCs w:val="20"/>
              </w:rPr>
            </w:pPr>
          </w:p>
        </w:tc>
        <w:tc>
          <w:tcPr>
            <w:tcW w:w="944" w:type="dxa"/>
            <w:tcBorders>
              <w:top w:val="nil"/>
              <w:left w:val="nil"/>
              <w:bottom w:val="nil"/>
              <w:right w:val="nil"/>
            </w:tcBorders>
            <w:shd w:val="clear" w:color="auto" w:fill="auto"/>
            <w:vAlign w:val="center"/>
            <w:hideMark/>
          </w:tcPr>
          <w:p w14:paraId="15F4C42B" w14:textId="77777777" w:rsidR="00A743B9" w:rsidRDefault="00A743B9">
            <w:pPr>
              <w:jc w:val="center"/>
              <w:rPr>
                <w:sz w:val="20"/>
                <w:szCs w:val="20"/>
              </w:rPr>
            </w:pPr>
          </w:p>
        </w:tc>
        <w:tc>
          <w:tcPr>
            <w:tcW w:w="1216" w:type="dxa"/>
            <w:tcBorders>
              <w:top w:val="nil"/>
              <w:left w:val="nil"/>
              <w:bottom w:val="nil"/>
              <w:right w:val="nil"/>
            </w:tcBorders>
            <w:shd w:val="clear" w:color="auto" w:fill="auto"/>
            <w:noWrap/>
            <w:vAlign w:val="bottom"/>
            <w:hideMark/>
          </w:tcPr>
          <w:p w14:paraId="6A165785" w14:textId="77777777" w:rsidR="00A743B9" w:rsidRDefault="00A743B9">
            <w:pPr>
              <w:rPr>
                <w:sz w:val="20"/>
                <w:szCs w:val="20"/>
              </w:rPr>
            </w:pPr>
          </w:p>
        </w:tc>
        <w:tc>
          <w:tcPr>
            <w:tcW w:w="1234" w:type="dxa"/>
            <w:tcBorders>
              <w:top w:val="nil"/>
              <w:left w:val="nil"/>
              <w:bottom w:val="nil"/>
              <w:right w:val="nil"/>
            </w:tcBorders>
            <w:shd w:val="clear" w:color="auto" w:fill="auto"/>
            <w:noWrap/>
            <w:vAlign w:val="center"/>
            <w:hideMark/>
          </w:tcPr>
          <w:p w14:paraId="76288877" w14:textId="77777777" w:rsidR="00A743B9" w:rsidRDefault="00A743B9">
            <w:pPr>
              <w:rPr>
                <w:sz w:val="20"/>
                <w:szCs w:val="20"/>
              </w:rPr>
            </w:pPr>
          </w:p>
        </w:tc>
      </w:tr>
      <w:tr w:rsidR="00A743B9" w14:paraId="250243F7" w14:textId="77777777" w:rsidTr="00A743B9">
        <w:trPr>
          <w:trHeight w:val="154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0ECD5"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lastRenderedPageBreak/>
              <w:t>Հ.</w:t>
            </w:r>
          </w:p>
        </w:tc>
        <w:tc>
          <w:tcPr>
            <w:tcW w:w="4235" w:type="dxa"/>
            <w:tcBorders>
              <w:top w:val="single" w:sz="4" w:space="0" w:color="auto"/>
              <w:left w:val="nil"/>
              <w:bottom w:val="single" w:sz="4" w:space="0" w:color="auto"/>
              <w:right w:val="single" w:sz="4" w:space="0" w:color="auto"/>
            </w:tcBorders>
            <w:shd w:val="clear" w:color="auto" w:fill="auto"/>
            <w:vAlign w:val="center"/>
            <w:hideMark/>
          </w:tcPr>
          <w:p w14:paraId="36DA705C"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Название работы</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14:paraId="7515501C" w14:textId="77777777" w:rsidR="00A743B9" w:rsidRDefault="00A743B9">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4DAF4871" w14:textId="77777777" w:rsidR="00A743B9" w:rsidRDefault="00A743B9">
            <w:pPr>
              <w:jc w:val="center"/>
              <w:rPr>
                <w:rFonts w:ascii="GHEA Grapalat" w:hAnsi="GHEA Grapalat" w:cs="Calibri"/>
                <w:color w:val="000000"/>
                <w:sz w:val="18"/>
                <w:szCs w:val="18"/>
              </w:rPr>
            </w:pPr>
            <w:r>
              <w:rPr>
                <w:rFonts w:ascii="GHEA Grapalat" w:hAnsi="GHEA Grapalat" w:cs="Calibri"/>
                <w:color w:val="000000"/>
                <w:sz w:val="18"/>
                <w:szCs w:val="18"/>
              </w:rPr>
              <w:t>Обьем</w:t>
            </w:r>
          </w:p>
        </w:tc>
        <w:tc>
          <w:tcPr>
            <w:tcW w:w="944" w:type="dxa"/>
            <w:tcBorders>
              <w:top w:val="single" w:sz="4" w:space="0" w:color="auto"/>
              <w:left w:val="nil"/>
              <w:bottom w:val="single" w:sz="4" w:space="0" w:color="auto"/>
              <w:right w:val="single" w:sz="4" w:space="0" w:color="auto"/>
            </w:tcBorders>
            <w:shd w:val="clear" w:color="auto" w:fill="auto"/>
            <w:textDirection w:val="btLr"/>
            <w:vAlign w:val="center"/>
            <w:hideMark/>
          </w:tcPr>
          <w:p w14:paraId="587B0412" w14:textId="77777777" w:rsidR="00A743B9" w:rsidRDefault="00A743B9">
            <w:pPr>
              <w:jc w:val="center"/>
              <w:rPr>
                <w:rFonts w:ascii="GHEA Grapalat" w:hAnsi="GHEA Grapalat" w:cs="Calibri"/>
                <w:color w:val="000000"/>
                <w:sz w:val="18"/>
                <w:szCs w:val="18"/>
              </w:rPr>
            </w:pPr>
            <w:r>
              <w:rPr>
                <w:rFonts w:ascii="GHEA Grapalat" w:hAnsi="GHEA Grapalat" w:cs="Calibri"/>
                <w:color w:val="000000"/>
                <w:sz w:val="18"/>
                <w:szCs w:val="18"/>
              </w:rPr>
              <w:t>Максимальная цена за единицу тыс.драм</w:t>
            </w:r>
          </w:p>
        </w:tc>
        <w:tc>
          <w:tcPr>
            <w:tcW w:w="1216"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580B66" w14:textId="77777777" w:rsidR="00A743B9" w:rsidRDefault="00A743B9">
            <w:pPr>
              <w:jc w:val="center"/>
              <w:rPr>
                <w:rFonts w:ascii="GHEA Grapalat" w:hAnsi="GHEA Grapalat" w:cs="Calibri"/>
                <w:sz w:val="18"/>
                <w:szCs w:val="18"/>
              </w:rPr>
            </w:pPr>
            <w:r>
              <w:rPr>
                <w:rFonts w:ascii="GHEA Grapalat" w:hAnsi="GHEA Grapalat" w:cs="Calibri"/>
                <w:sz w:val="18"/>
                <w:szCs w:val="18"/>
              </w:rPr>
              <w:t xml:space="preserve"> Максимальная цена единицы в процентном выражении</w:t>
            </w:r>
          </w:p>
        </w:tc>
        <w:tc>
          <w:tcPr>
            <w:tcW w:w="1234" w:type="dxa"/>
            <w:tcBorders>
              <w:top w:val="single" w:sz="4" w:space="0" w:color="auto"/>
              <w:left w:val="nil"/>
              <w:bottom w:val="single" w:sz="4" w:space="0" w:color="auto"/>
              <w:right w:val="single" w:sz="4" w:space="0" w:color="auto"/>
            </w:tcBorders>
            <w:shd w:val="clear" w:color="auto" w:fill="auto"/>
            <w:textDirection w:val="btLr"/>
            <w:vAlign w:val="center"/>
            <w:hideMark/>
          </w:tcPr>
          <w:p w14:paraId="06B9E7E7" w14:textId="77777777" w:rsidR="00A743B9" w:rsidRDefault="00A743B9">
            <w:pPr>
              <w:jc w:val="center"/>
              <w:rPr>
                <w:rFonts w:ascii="GHEA Grapalat" w:hAnsi="GHEA Grapalat" w:cs="Calibri"/>
                <w:sz w:val="18"/>
                <w:szCs w:val="18"/>
              </w:rPr>
            </w:pPr>
            <w:r>
              <w:rPr>
                <w:rFonts w:ascii="GHEA Grapalat" w:hAnsi="GHEA Grapalat" w:cs="Calibri"/>
                <w:sz w:val="18"/>
                <w:szCs w:val="18"/>
              </w:rPr>
              <w:t>Цена единицы, представленной участником в процентах</w:t>
            </w:r>
          </w:p>
        </w:tc>
      </w:tr>
      <w:tr w:rsidR="00A743B9" w14:paraId="23C581DF"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2F62A4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w:t>
            </w:r>
          </w:p>
        </w:tc>
        <w:tc>
          <w:tcPr>
            <w:tcW w:w="4235" w:type="dxa"/>
            <w:tcBorders>
              <w:top w:val="nil"/>
              <w:left w:val="nil"/>
              <w:bottom w:val="single" w:sz="4" w:space="0" w:color="auto"/>
              <w:right w:val="single" w:sz="4" w:space="0" w:color="auto"/>
            </w:tcBorders>
            <w:shd w:val="clear" w:color="auto" w:fill="auto"/>
            <w:vAlign w:val="center"/>
            <w:hideMark/>
          </w:tcPr>
          <w:p w14:paraId="18C16C75" w14:textId="77777777" w:rsidR="00A743B9" w:rsidRDefault="00A743B9">
            <w:pPr>
              <w:rPr>
                <w:rFonts w:ascii="Calibri" w:hAnsi="Calibri" w:cs="Calibri"/>
                <w:color w:val="000000"/>
                <w:sz w:val="22"/>
                <w:szCs w:val="22"/>
              </w:rPr>
            </w:pPr>
            <w:r>
              <w:rPr>
                <w:rFonts w:ascii="Calibri" w:hAnsi="Calibri" w:cs="Calibri"/>
                <w:color w:val="000000"/>
                <w:sz w:val="22"/>
                <w:szCs w:val="22"/>
              </w:rPr>
              <w:t>Эксплуатация автовышки</w:t>
            </w:r>
          </w:p>
        </w:tc>
        <w:tc>
          <w:tcPr>
            <w:tcW w:w="1175" w:type="dxa"/>
            <w:tcBorders>
              <w:top w:val="nil"/>
              <w:left w:val="nil"/>
              <w:bottom w:val="single" w:sz="4" w:space="0" w:color="auto"/>
              <w:right w:val="single" w:sz="4" w:space="0" w:color="auto"/>
            </w:tcBorders>
            <w:shd w:val="clear" w:color="auto" w:fill="auto"/>
            <w:vAlign w:val="center"/>
            <w:hideMark/>
          </w:tcPr>
          <w:p w14:paraId="4F6A8132"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м/час</w:t>
            </w:r>
          </w:p>
        </w:tc>
        <w:tc>
          <w:tcPr>
            <w:tcW w:w="756" w:type="dxa"/>
            <w:tcBorders>
              <w:top w:val="nil"/>
              <w:left w:val="nil"/>
              <w:bottom w:val="single" w:sz="4" w:space="0" w:color="auto"/>
              <w:right w:val="single" w:sz="4" w:space="0" w:color="auto"/>
            </w:tcBorders>
            <w:shd w:val="clear" w:color="auto" w:fill="auto"/>
            <w:vAlign w:val="center"/>
            <w:hideMark/>
          </w:tcPr>
          <w:p w14:paraId="43EB39F3"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321AF080"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5.550</w:t>
            </w:r>
          </w:p>
        </w:tc>
        <w:tc>
          <w:tcPr>
            <w:tcW w:w="1216" w:type="dxa"/>
            <w:tcBorders>
              <w:top w:val="nil"/>
              <w:left w:val="nil"/>
              <w:bottom w:val="single" w:sz="4" w:space="0" w:color="auto"/>
              <w:right w:val="single" w:sz="4" w:space="0" w:color="auto"/>
            </w:tcBorders>
            <w:shd w:val="clear" w:color="auto" w:fill="auto"/>
            <w:noWrap/>
            <w:vAlign w:val="center"/>
            <w:hideMark/>
          </w:tcPr>
          <w:p w14:paraId="4E893471"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00ADBA02"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41CB5AA4" w14:textId="77777777" w:rsidTr="00A743B9">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B1402C1"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2</w:t>
            </w:r>
          </w:p>
        </w:tc>
        <w:tc>
          <w:tcPr>
            <w:tcW w:w="4235" w:type="dxa"/>
            <w:tcBorders>
              <w:top w:val="nil"/>
              <w:left w:val="nil"/>
              <w:bottom w:val="single" w:sz="4" w:space="0" w:color="auto"/>
              <w:right w:val="single" w:sz="4" w:space="0" w:color="auto"/>
            </w:tcBorders>
            <w:shd w:val="clear" w:color="auto" w:fill="auto"/>
            <w:vAlign w:val="center"/>
            <w:hideMark/>
          </w:tcPr>
          <w:p w14:paraId="79BA9B09" w14:textId="77777777" w:rsidR="00A743B9" w:rsidRDefault="00A743B9">
            <w:pPr>
              <w:rPr>
                <w:rFonts w:ascii="Calibri" w:hAnsi="Calibri" w:cs="Calibri"/>
                <w:color w:val="000000"/>
                <w:sz w:val="22"/>
                <w:szCs w:val="22"/>
              </w:rPr>
            </w:pPr>
            <w:r>
              <w:rPr>
                <w:rFonts w:ascii="Calibri" w:hAnsi="Calibri" w:cs="Calibri"/>
                <w:color w:val="000000"/>
                <w:sz w:val="22"/>
                <w:szCs w:val="22"/>
              </w:rPr>
              <w:t>Сбор мусора, в том числе бытового мусора, ветвей деревьев, металлолома, перевозка 13 км</w:t>
            </w:r>
          </w:p>
        </w:tc>
        <w:tc>
          <w:tcPr>
            <w:tcW w:w="1175" w:type="dxa"/>
            <w:tcBorders>
              <w:top w:val="nil"/>
              <w:left w:val="nil"/>
              <w:bottom w:val="single" w:sz="4" w:space="0" w:color="auto"/>
              <w:right w:val="single" w:sz="4" w:space="0" w:color="auto"/>
            </w:tcBorders>
            <w:shd w:val="clear" w:color="000000" w:fill="FFFFFF"/>
            <w:vAlign w:val="center"/>
            <w:hideMark/>
          </w:tcPr>
          <w:p w14:paraId="06DAA6AD"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кбм</w:t>
            </w:r>
          </w:p>
        </w:tc>
        <w:tc>
          <w:tcPr>
            <w:tcW w:w="756" w:type="dxa"/>
            <w:tcBorders>
              <w:top w:val="nil"/>
              <w:left w:val="nil"/>
              <w:bottom w:val="single" w:sz="4" w:space="0" w:color="auto"/>
              <w:right w:val="single" w:sz="4" w:space="0" w:color="auto"/>
            </w:tcBorders>
            <w:shd w:val="clear" w:color="auto" w:fill="auto"/>
            <w:vAlign w:val="center"/>
            <w:hideMark/>
          </w:tcPr>
          <w:p w14:paraId="0D38FED0"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5E941B5F"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3.330</w:t>
            </w:r>
          </w:p>
        </w:tc>
        <w:tc>
          <w:tcPr>
            <w:tcW w:w="1216" w:type="dxa"/>
            <w:tcBorders>
              <w:top w:val="nil"/>
              <w:left w:val="nil"/>
              <w:bottom w:val="single" w:sz="4" w:space="0" w:color="auto"/>
              <w:right w:val="single" w:sz="4" w:space="0" w:color="auto"/>
            </w:tcBorders>
            <w:shd w:val="clear" w:color="auto" w:fill="auto"/>
            <w:noWrap/>
            <w:vAlign w:val="center"/>
            <w:hideMark/>
          </w:tcPr>
          <w:p w14:paraId="72EAF2FC"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3A78A7D5"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5BED6212"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1610B43"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3</w:t>
            </w:r>
          </w:p>
        </w:tc>
        <w:tc>
          <w:tcPr>
            <w:tcW w:w="4235" w:type="dxa"/>
            <w:tcBorders>
              <w:top w:val="nil"/>
              <w:left w:val="nil"/>
              <w:bottom w:val="single" w:sz="4" w:space="0" w:color="auto"/>
              <w:right w:val="single" w:sz="4" w:space="0" w:color="auto"/>
            </w:tcBorders>
            <w:shd w:val="clear" w:color="auto" w:fill="auto"/>
            <w:vAlign w:val="center"/>
            <w:hideMark/>
          </w:tcPr>
          <w:p w14:paraId="72F9E054" w14:textId="77777777" w:rsidR="00A743B9" w:rsidRDefault="00A743B9">
            <w:pPr>
              <w:rPr>
                <w:rFonts w:ascii="Calibri" w:hAnsi="Calibri" w:cs="Calibri"/>
                <w:color w:val="000000"/>
                <w:sz w:val="22"/>
                <w:szCs w:val="22"/>
              </w:rPr>
            </w:pPr>
            <w:r>
              <w:rPr>
                <w:rFonts w:ascii="Calibri" w:hAnsi="Calibri" w:cs="Calibri"/>
                <w:color w:val="000000"/>
                <w:sz w:val="22"/>
                <w:szCs w:val="22"/>
              </w:rPr>
              <w:t>Автокран.22 метра</w:t>
            </w:r>
          </w:p>
        </w:tc>
        <w:tc>
          <w:tcPr>
            <w:tcW w:w="1175" w:type="dxa"/>
            <w:tcBorders>
              <w:top w:val="nil"/>
              <w:left w:val="nil"/>
              <w:bottom w:val="single" w:sz="4" w:space="0" w:color="auto"/>
              <w:right w:val="single" w:sz="4" w:space="0" w:color="auto"/>
            </w:tcBorders>
            <w:shd w:val="clear" w:color="auto" w:fill="auto"/>
            <w:vAlign w:val="center"/>
            <w:hideMark/>
          </w:tcPr>
          <w:p w14:paraId="771FF24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м/час</w:t>
            </w:r>
          </w:p>
        </w:tc>
        <w:tc>
          <w:tcPr>
            <w:tcW w:w="756" w:type="dxa"/>
            <w:tcBorders>
              <w:top w:val="nil"/>
              <w:left w:val="nil"/>
              <w:bottom w:val="single" w:sz="4" w:space="0" w:color="auto"/>
              <w:right w:val="single" w:sz="4" w:space="0" w:color="auto"/>
            </w:tcBorders>
            <w:shd w:val="clear" w:color="auto" w:fill="auto"/>
            <w:vAlign w:val="center"/>
            <w:hideMark/>
          </w:tcPr>
          <w:p w14:paraId="1F9F2A26"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3820B3DF" w14:textId="77777777" w:rsidR="00A743B9" w:rsidRDefault="00A743B9">
            <w:pPr>
              <w:jc w:val="center"/>
              <w:rPr>
                <w:rFonts w:ascii="Sylfaen" w:hAnsi="Sylfaen" w:cs="Calibri"/>
                <w:sz w:val="22"/>
                <w:szCs w:val="22"/>
              </w:rPr>
            </w:pPr>
            <w:r>
              <w:rPr>
                <w:rFonts w:ascii="Sylfaen" w:hAnsi="Sylfaen" w:cs="Calibri"/>
                <w:sz w:val="22"/>
                <w:szCs w:val="22"/>
              </w:rPr>
              <w:t>7.770</w:t>
            </w:r>
          </w:p>
        </w:tc>
        <w:tc>
          <w:tcPr>
            <w:tcW w:w="1216" w:type="dxa"/>
            <w:tcBorders>
              <w:top w:val="nil"/>
              <w:left w:val="nil"/>
              <w:bottom w:val="single" w:sz="4" w:space="0" w:color="auto"/>
              <w:right w:val="single" w:sz="4" w:space="0" w:color="auto"/>
            </w:tcBorders>
            <w:shd w:val="clear" w:color="auto" w:fill="auto"/>
            <w:noWrap/>
            <w:vAlign w:val="center"/>
            <w:hideMark/>
          </w:tcPr>
          <w:p w14:paraId="59A1311A"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17E58A0A"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5DE69FF2"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CD82E79"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4</w:t>
            </w:r>
          </w:p>
        </w:tc>
        <w:tc>
          <w:tcPr>
            <w:tcW w:w="4235" w:type="dxa"/>
            <w:tcBorders>
              <w:top w:val="nil"/>
              <w:left w:val="nil"/>
              <w:bottom w:val="single" w:sz="4" w:space="0" w:color="auto"/>
              <w:right w:val="single" w:sz="4" w:space="0" w:color="auto"/>
            </w:tcBorders>
            <w:shd w:val="clear" w:color="auto" w:fill="auto"/>
            <w:vAlign w:val="center"/>
            <w:hideMark/>
          </w:tcPr>
          <w:p w14:paraId="4C7B9AF1" w14:textId="77777777" w:rsidR="00A743B9" w:rsidRDefault="00A743B9">
            <w:pPr>
              <w:rPr>
                <w:rFonts w:ascii="Calibri" w:hAnsi="Calibri" w:cs="Calibri"/>
                <w:color w:val="000000"/>
                <w:sz w:val="22"/>
                <w:szCs w:val="22"/>
              </w:rPr>
            </w:pPr>
            <w:r>
              <w:rPr>
                <w:rFonts w:ascii="Calibri" w:hAnsi="Calibri" w:cs="Calibri"/>
                <w:color w:val="000000"/>
                <w:sz w:val="22"/>
                <w:szCs w:val="22"/>
              </w:rPr>
              <w:t>Трактор разглаживающий, снос, погрузчик</w:t>
            </w:r>
          </w:p>
        </w:tc>
        <w:tc>
          <w:tcPr>
            <w:tcW w:w="1175" w:type="dxa"/>
            <w:tcBorders>
              <w:top w:val="nil"/>
              <w:left w:val="nil"/>
              <w:bottom w:val="single" w:sz="4" w:space="0" w:color="auto"/>
              <w:right w:val="single" w:sz="4" w:space="0" w:color="auto"/>
            </w:tcBorders>
            <w:shd w:val="clear" w:color="auto" w:fill="auto"/>
            <w:vAlign w:val="center"/>
            <w:hideMark/>
          </w:tcPr>
          <w:p w14:paraId="3CF3F83A"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м/час</w:t>
            </w:r>
          </w:p>
        </w:tc>
        <w:tc>
          <w:tcPr>
            <w:tcW w:w="756" w:type="dxa"/>
            <w:tcBorders>
              <w:top w:val="nil"/>
              <w:left w:val="nil"/>
              <w:bottom w:val="single" w:sz="4" w:space="0" w:color="auto"/>
              <w:right w:val="single" w:sz="4" w:space="0" w:color="auto"/>
            </w:tcBorders>
            <w:shd w:val="clear" w:color="auto" w:fill="auto"/>
            <w:vAlign w:val="center"/>
            <w:hideMark/>
          </w:tcPr>
          <w:p w14:paraId="76869964"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24B786BE" w14:textId="77777777" w:rsidR="00A743B9" w:rsidRDefault="00A743B9">
            <w:pPr>
              <w:jc w:val="center"/>
              <w:rPr>
                <w:rFonts w:ascii="Sylfaen" w:hAnsi="Sylfaen" w:cs="Calibri"/>
                <w:sz w:val="22"/>
                <w:szCs w:val="22"/>
              </w:rPr>
            </w:pPr>
            <w:r>
              <w:rPr>
                <w:rFonts w:ascii="Sylfaen" w:hAnsi="Sylfaen" w:cs="Calibri"/>
                <w:sz w:val="22"/>
                <w:szCs w:val="22"/>
              </w:rPr>
              <w:t>17.760</w:t>
            </w:r>
          </w:p>
        </w:tc>
        <w:tc>
          <w:tcPr>
            <w:tcW w:w="1216" w:type="dxa"/>
            <w:tcBorders>
              <w:top w:val="nil"/>
              <w:left w:val="nil"/>
              <w:bottom w:val="single" w:sz="4" w:space="0" w:color="auto"/>
              <w:right w:val="single" w:sz="4" w:space="0" w:color="auto"/>
            </w:tcBorders>
            <w:shd w:val="clear" w:color="auto" w:fill="auto"/>
            <w:noWrap/>
            <w:vAlign w:val="center"/>
            <w:hideMark/>
          </w:tcPr>
          <w:p w14:paraId="2FB8F2C7"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65468845"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0EDDB262" w14:textId="77777777" w:rsidTr="00A743B9">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39301C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5</w:t>
            </w:r>
          </w:p>
        </w:tc>
        <w:tc>
          <w:tcPr>
            <w:tcW w:w="4235" w:type="dxa"/>
            <w:tcBorders>
              <w:top w:val="nil"/>
              <w:left w:val="nil"/>
              <w:bottom w:val="single" w:sz="4" w:space="0" w:color="auto"/>
              <w:right w:val="single" w:sz="4" w:space="0" w:color="auto"/>
            </w:tcBorders>
            <w:shd w:val="clear" w:color="auto" w:fill="auto"/>
            <w:vAlign w:val="center"/>
            <w:hideMark/>
          </w:tcPr>
          <w:p w14:paraId="69B8C4C0" w14:textId="77777777" w:rsidR="00A743B9" w:rsidRDefault="00A743B9">
            <w:pPr>
              <w:rPr>
                <w:rFonts w:ascii="Calibri" w:hAnsi="Calibri" w:cs="Calibri"/>
                <w:color w:val="000000"/>
                <w:sz w:val="22"/>
                <w:szCs w:val="22"/>
              </w:rPr>
            </w:pPr>
            <w:r>
              <w:rPr>
                <w:rFonts w:ascii="Calibri" w:hAnsi="Calibri" w:cs="Calibri"/>
                <w:color w:val="000000"/>
                <w:sz w:val="22"/>
                <w:szCs w:val="22"/>
              </w:rPr>
              <w:t>Притягивающая и выдувающая машина высокого давления для канализационных линий</w:t>
            </w:r>
          </w:p>
        </w:tc>
        <w:tc>
          <w:tcPr>
            <w:tcW w:w="1175" w:type="dxa"/>
            <w:tcBorders>
              <w:top w:val="nil"/>
              <w:left w:val="nil"/>
              <w:bottom w:val="single" w:sz="4" w:space="0" w:color="auto"/>
              <w:right w:val="single" w:sz="4" w:space="0" w:color="auto"/>
            </w:tcBorders>
            <w:shd w:val="clear" w:color="auto" w:fill="auto"/>
            <w:vAlign w:val="center"/>
            <w:hideMark/>
          </w:tcPr>
          <w:p w14:paraId="7060EB44"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 раз очищение</w:t>
            </w:r>
          </w:p>
        </w:tc>
        <w:tc>
          <w:tcPr>
            <w:tcW w:w="756" w:type="dxa"/>
            <w:tcBorders>
              <w:top w:val="nil"/>
              <w:left w:val="nil"/>
              <w:bottom w:val="single" w:sz="4" w:space="0" w:color="auto"/>
              <w:right w:val="single" w:sz="4" w:space="0" w:color="auto"/>
            </w:tcBorders>
            <w:shd w:val="clear" w:color="auto" w:fill="auto"/>
            <w:vAlign w:val="center"/>
            <w:hideMark/>
          </w:tcPr>
          <w:p w14:paraId="512E70A9"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7DA4DF07" w14:textId="77777777" w:rsidR="00A743B9" w:rsidRDefault="00A743B9">
            <w:pPr>
              <w:jc w:val="center"/>
              <w:rPr>
                <w:rFonts w:ascii="Sylfaen" w:hAnsi="Sylfaen" w:cs="Calibri"/>
                <w:sz w:val="22"/>
                <w:szCs w:val="22"/>
              </w:rPr>
            </w:pPr>
            <w:r>
              <w:rPr>
                <w:rFonts w:ascii="Sylfaen" w:hAnsi="Sylfaen" w:cs="Calibri"/>
                <w:sz w:val="22"/>
                <w:szCs w:val="22"/>
              </w:rPr>
              <w:t>33.300</w:t>
            </w:r>
          </w:p>
        </w:tc>
        <w:tc>
          <w:tcPr>
            <w:tcW w:w="1216" w:type="dxa"/>
            <w:tcBorders>
              <w:top w:val="nil"/>
              <w:left w:val="nil"/>
              <w:bottom w:val="single" w:sz="4" w:space="0" w:color="auto"/>
              <w:right w:val="single" w:sz="4" w:space="0" w:color="auto"/>
            </w:tcBorders>
            <w:shd w:val="clear" w:color="auto" w:fill="auto"/>
            <w:noWrap/>
            <w:vAlign w:val="center"/>
            <w:hideMark/>
          </w:tcPr>
          <w:p w14:paraId="390D155E"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45F97A82"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4F1BB996"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A111551"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6</w:t>
            </w:r>
          </w:p>
        </w:tc>
        <w:tc>
          <w:tcPr>
            <w:tcW w:w="4235" w:type="dxa"/>
            <w:tcBorders>
              <w:top w:val="nil"/>
              <w:left w:val="nil"/>
              <w:bottom w:val="single" w:sz="4" w:space="0" w:color="auto"/>
              <w:right w:val="single" w:sz="4" w:space="0" w:color="auto"/>
            </w:tcBorders>
            <w:shd w:val="clear" w:color="auto" w:fill="auto"/>
            <w:vAlign w:val="center"/>
            <w:hideMark/>
          </w:tcPr>
          <w:p w14:paraId="2C6BBBB7" w14:textId="77777777" w:rsidR="00A743B9" w:rsidRDefault="00A743B9">
            <w:pPr>
              <w:rPr>
                <w:rFonts w:ascii="Calibri" w:hAnsi="Calibri" w:cs="Calibri"/>
                <w:color w:val="000000"/>
                <w:sz w:val="22"/>
                <w:szCs w:val="22"/>
              </w:rPr>
            </w:pPr>
            <w:r>
              <w:rPr>
                <w:rFonts w:ascii="Calibri" w:hAnsi="Calibri" w:cs="Calibri"/>
                <w:color w:val="000000"/>
                <w:sz w:val="22"/>
                <w:szCs w:val="22"/>
              </w:rPr>
              <w:t>Эвакуатор</w:t>
            </w:r>
          </w:p>
        </w:tc>
        <w:tc>
          <w:tcPr>
            <w:tcW w:w="1175" w:type="dxa"/>
            <w:tcBorders>
              <w:top w:val="nil"/>
              <w:left w:val="nil"/>
              <w:bottom w:val="single" w:sz="4" w:space="0" w:color="auto"/>
              <w:right w:val="single" w:sz="4" w:space="0" w:color="auto"/>
            </w:tcBorders>
            <w:shd w:val="clear" w:color="auto" w:fill="auto"/>
            <w:vAlign w:val="center"/>
            <w:hideMark/>
          </w:tcPr>
          <w:p w14:paraId="3C0D158D" w14:textId="77777777" w:rsidR="00A743B9" w:rsidRDefault="00A743B9">
            <w:pPr>
              <w:jc w:val="center"/>
              <w:rPr>
                <w:rFonts w:ascii="Sylfaen" w:hAnsi="Sylfaen" w:cs="Calibri"/>
                <w:sz w:val="22"/>
                <w:szCs w:val="22"/>
              </w:rPr>
            </w:pPr>
            <w:r>
              <w:rPr>
                <w:rFonts w:ascii="Sylfaen" w:hAnsi="Sylfaen" w:cs="Calibri"/>
                <w:sz w:val="22"/>
                <w:szCs w:val="22"/>
              </w:rPr>
              <w:t>км</w:t>
            </w:r>
          </w:p>
        </w:tc>
        <w:tc>
          <w:tcPr>
            <w:tcW w:w="756" w:type="dxa"/>
            <w:tcBorders>
              <w:top w:val="nil"/>
              <w:left w:val="nil"/>
              <w:bottom w:val="single" w:sz="4" w:space="0" w:color="auto"/>
              <w:right w:val="single" w:sz="4" w:space="0" w:color="auto"/>
            </w:tcBorders>
            <w:shd w:val="clear" w:color="auto" w:fill="auto"/>
            <w:vAlign w:val="center"/>
            <w:hideMark/>
          </w:tcPr>
          <w:p w14:paraId="5D00934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7A1F929D" w14:textId="77777777" w:rsidR="00A743B9" w:rsidRDefault="00A743B9">
            <w:pPr>
              <w:jc w:val="center"/>
              <w:rPr>
                <w:rFonts w:ascii="Sylfaen" w:hAnsi="Sylfaen" w:cs="Calibri"/>
                <w:sz w:val="22"/>
                <w:szCs w:val="22"/>
              </w:rPr>
            </w:pPr>
            <w:r>
              <w:rPr>
                <w:rFonts w:ascii="Sylfaen" w:hAnsi="Sylfaen" w:cs="Calibri"/>
                <w:sz w:val="22"/>
                <w:szCs w:val="22"/>
              </w:rPr>
              <w:t>1.110</w:t>
            </w:r>
          </w:p>
        </w:tc>
        <w:tc>
          <w:tcPr>
            <w:tcW w:w="1216" w:type="dxa"/>
            <w:tcBorders>
              <w:top w:val="nil"/>
              <w:left w:val="nil"/>
              <w:bottom w:val="single" w:sz="4" w:space="0" w:color="auto"/>
              <w:right w:val="single" w:sz="4" w:space="0" w:color="auto"/>
            </w:tcBorders>
            <w:shd w:val="clear" w:color="auto" w:fill="auto"/>
            <w:noWrap/>
            <w:vAlign w:val="center"/>
            <w:hideMark/>
          </w:tcPr>
          <w:p w14:paraId="2848803B"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006C2031"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30C0F200"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5AB9BC3"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7</w:t>
            </w:r>
          </w:p>
        </w:tc>
        <w:tc>
          <w:tcPr>
            <w:tcW w:w="4235" w:type="dxa"/>
            <w:tcBorders>
              <w:top w:val="nil"/>
              <w:left w:val="nil"/>
              <w:bottom w:val="single" w:sz="4" w:space="0" w:color="auto"/>
              <w:right w:val="single" w:sz="4" w:space="0" w:color="auto"/>
            </w:tcBorders>
            <w:shd w:val="clear" w:color="auto" w:fill="auto"/>
            <w:vAlign w:val="center"/>
            <w:hideMark/>
          </w:tcPr>
          <w:p w14:paraId="53837F33" w14:textId="77777777" w:rsidR="00A743B9" w:rsidRDefault="00A743B9">
            <w:pPr>
              <w:rPr>
                <w:rFonts w:ascii="Calibri" w:hAnsi="Calibri" w:cs="Calibri"/>
                <w:color w:val="000000"/>
                <w:sz w:val="22"/>
                <w:szCs w:val="22"/>
              </w:rPr>
            </w:pPr>
            <w:r>
              <w:rPr>
                <w:rFonts w:ascii="Calibri" w:hAnsi="Calibri" w:cs="Calibri"/>
                <w:color w:val="000000"/>
                <w:sz w:val="22"/>
                <w:szCs w:val="22"/>
              </w:rPr>
              <w:t>Буровая машин</w:t>
            </w:r>
          </w:p>
        </w:tc>
        <w:tc>
          <w:tcPr>
            <w:tcW w:w="1175" w:type="dxa"/>
            <w:tcBorders>
              <w:top w:val="nil"/>
              <w:left w:val="nil"/>
              <w:bottom w:val="single" w:sz="4" w:space="0" w:color="auto"/>
              <w:right w:val="single" w:sz="4" w:space="0" w:color="auto"/>
            </w:tcBorders>
            <w:shd w:val="clear" w:color="auto" w:fill="auto"/>
            <w:vAlign w:val="center"/>
            <w:hideMark/>
          </w:tcPr>
          <w:p w14:paraId="76B3AF00" w14:textId="77777777" w:rsidR="00A743B9" w:rsidRDefault="00A743B9">
            <w:pPr>
              <w:jc w:val="center"/>
              <w:rPr>
                <w:rFonts w:ascii="Sylfaen" w:hAnsi="Sylfaen" w:cs="Calibri"/>
                <w:sz w:val="22"/>
                <w:szCs w:val="22"/>
              </w:rPr>
            </w:pPr>
            <w:r>
              <w:rPr>
                <w:rFonts w:ascii="Sylfaen" w:hAnsi="Sylfaen" w:cs="Calibri"/>
                <w:sz w:val="22"/>
                <w:szCs w:val="22"/>
              </w:rPr>
              <w:t>пм</w:t>
            </w:r>
          </w:p>
        </w:tc>
        <w:tc>
          <w:tcPr>
            <w:tcW w:w="756" w:type="dxa"/>
            <w:tcBorders>
              <w:top w:val="nil"/>
              <w:left w:val="nil"/>
              <w:bottom w:val="single" w:sz="4" w:space="0" w:color="auto"/>
              <w:right w:val="single" w:sz="4" w:space="0" w:color="auto"/>
            </w:tcBorders>
            <w:shd w:val="clear" w:color="auto" w:fill="auto"/>
            <w:vAlign w:val="center"/>
            <w:hideMark/>
          </w:tcPr>
          <w:p w14:paraId="664D8D48"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4831EDC7" w14:textId="77777777" w:rsidR="00A743B9" w:rsidRDefault="00A743B9">
            <w:pPr>
              <w:jc w:val="center"/>
              <w:rPr>
                <w:rFonts w:ascii="Sylfaen" w:hAnsi="Sylfaen" w:cs="Calibri"/>
                <w:sz w:val="22"/>
                <w:szCs w:val="22"/>
              </w:rPr>
            </w:pPr>
            <w:r>
              <w:rPr>
                <w:rFonts w:ascii="Sylfaen" w:hAnsi="Sylfaen" w:cs="Calibri"/>
                <w:sz w:val="22"/>
                <w:szCs w:val="22"/>
              </w:rPr>
              <w:t>25.150</w:t>
            </w:r>
          </w:p>
        </w:tc>
        <w:tc>
          <w:tcPr>
            <w:tcW w:w="1216" w:type="dxa"/>
            <w:tcBorders>
              <w:top w:val="nil"/>
              <w:left w:val="nil"/>
              <w:bottom w:val="single" w:sz="4" w:space="0" w:color="auto"/>
              <w:right w:val="single" w:sz="4" w:space="0" w:color="auto"/>
            </w:tcBorders>
            <w:shd w:val="clear" w:color="auto" w:fill="auto"/>
            <w:noWrap/>
            <w:vAlign w:val="center"/>
            <w:hideMark/>
          </w:tcPr>
          <w:p w14:paraId="3E7BD757"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3000FB99"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20D90E92" w14:textId="77777777" w:rsidTr="00A743B9">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510C689"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8</w:t>
            </w:r>
          </w:p>
        </w:tc>
        <w:tc>
          <w:tcPr>
            <w:tcW w:w="4235" w:type="dxa"/>
            <w:tcBorders>
              <w:top w:val="nil"/>
              <w:left w:val="nil"/>
              <w:bottom w:val="single" w:sz="4" w:space="0" w:color="auto"/>
              <w:right w:val="single" w:sz="4" w:space="0" w:color="auto"/>
            </w:tcBorders>
            <w:shd w:val="clear" w:color="auto" w:fill="auto"/>
            <w:vAlign w:val="center"/>
            <w:hideMark/>
          </w:tcPr>
          <w:p w14:paraId="1F9D5C20" w14:textId="77777777" w:rsidR="00A743B9" w:rsidRDefault="00A743B9">
            <w:pPr>
              <w:rPr>
                <w:rFonts w:ascii="Calibri" w:hAnsi="Calibri" w:cs="Calibri"/>
                <w:color w:val="000000"/>
                <w:sz w:val="22"/>
                <w:szCs w:val="22"/>
              </w:rPr>
            </w:pPr>
            <w:r>
              <w:rPr>
                <w:rFonts w:ascii="Calibri" w:hAnsi="Calibri" w:cs="Calibri"/>
                <w:color w:val="000000"/>
                <w:sz w:val="22"/>
                <w:szCs w:val="22"/>
              </w:rPr>
              <w:t>Рабочая сила, в том числе по необходимости рабочий, уборщик, кровельщик, канализация, слесарь, Лесопильщик, электрик, сварщик</w:t>
            </w:r>
          </w:p>
        </w:tc>
        <w:tc>
          <w:tcPr>
            <w:tcW w:w="1175" w:type="dxa"/>
            <w:tcBorders>
              <w:top w:val="nil"/>
              <w:left w:val="nil"/>
              <w:bottom w:val="single" w:sz="4" w:space="0" w:color="auto"/>
              <w:right w:val="single" w:sz="4" w:space="0" w:color="auto"/>
            </w:tcBorders>
            <w:shd w:val="clear" w:color="auto" w:fill="auto"/>
            <w:vAlign w:val="center"/>
            <w:hideMark/>
          </w:tcPr>
          <w:p w14:paraId="72E3EFE5"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работа. День</w:t>
            </w:r>
          </w:p>
        </w:tc>
        <w:tc>
          <w:tcPr>
            <w:tcW w:w="756" w:type="dxa"/>
            <w:tcBorders>
              <w:top w:val="nil"/>
              <w:left w:val="nil"/>
              <w:bottom w:val="single" w:sz="4" w:space="0" w:color="auto"/>
              <w:right w:val="single" w:sz="4" w:space="0" w:color="auto"/>
            </w:tcBorders>
            <w:shd w:val="clear" w:color="auto" w:fill="auto"/>
            <w:vAlign w:val="center"/>
            <w:hideMark/>
          </w:tcPr>
          <w:p w14:paraId="2D770DD7"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4B5ACF71" w14:textId="77777777" w:rsidR="00A743B9" w:rsidRDefault="00A743B9">
            <w:pPr>
              <w:jc w:val="center"/>
              <w:rPr>
                <w:rFonts w:ascii="Sylfaen" w:hAnsi="Sylfaen" w:cs="Calibri"/>
                <w:sz w:val="22"/>
                <w:szCs w:val="22"/>
              </w:rPr>
            </w:pPr>
            <w:r>
              <w:rPr>
                <w:rFonts w:ascii="Sylfaen" w:hAnsi="Sylfaen" w:cs="Calibri"/>
                <w:sz w:val="22"/>
                <w:szCs w:val="22"/>
              </w:rPr>
              <w:t>6.660</w:t>
            </w:r>
          </w:p>
        </w:tc>
        <w:tc>
          <w:tcPr>
            <w:tcW w:w="1216" w:type="dxa"/>
            <w:tcBorders>
              <w:top w:val="nil"/>
              <w:left w:val="nil"/>
              <w:bottom w:val="single" w:sz="4" w:space="0" w:color="auto"/>
              <w:right w:val="single" w:sz="4" w:space="0" w:color="auto"/>
            </w:tcBorders>
            <w:shd w:val="clear" w:color="auto" w:fill="auto"/>
            <w:noWrap/>
            <w:vAlign w:val="center"/>
            <w:hideMark/>
          </w:tcPr>
          <w:p w14:paraId="75D4EFD3"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05016053"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5BD6435D" w14:textId="77777777" w:rsidTr="00A743B9">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210B647"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9</w:t>
            </w:r>
          </w:p>
        </w:tc>
        <w:tc>
          <w:tcPr>
            <w:tcW w:w="4235" w:type="dxa"/>
            <w:tcBorders>
              <w:top w:val="nil"/>
              <w:left w:val="nil"/>
              <w:bottom w:val="single" w:sz="4" w:space="0" w:color="auto"/>
              <w:right w:val="nil"/>
            </w:tcBorders>
            <w:shd w:val="clear" w:color="auto" w:fill="auto"/>
            <w:vAlign w:val="center"/>
            <w:hideMark/>
          </w:tcPr>
          <w:p w14:paraId="162DA753" w14:textId="77777777" w:rsidR="00A743B9" w:rsidRDefault="00A743B9">
            <w:pPr>
              <w:rPr>
                <w:rFonts w:ascii="Sylfaen" w:hAnsi="Sylfaen" w:cs="Calibri"/>
                <w:sz w:val="22"/>
                <w:szCs w:val="22"/>
              </w:rPr>
            </w:pPr>
            <w:r>
              <w:rPr>
                <w:rFonts w:ascii="Sylfaen" w:hAnsi="Sylfaen" w:cs="Calibri"/>
                <w:sz w:val="22"/>
                <w:szCs w:val="22"/>
              </w:rPr>
              <w:t>Грузоперевозки</w:t>
            </w:r>
          </w:p>
        </w:tc>
        <w:tc>
          <w:tcPr>
            <w:tcW w:w="1175" w:type="dxa"/>
            <w:tcBorders>
              <w:top w:val="nil"/>
              <w:left w:val="single" w:sz="4" w:space="0" w:color="auto"/>
              <w:bottom w:val="single" w:sz="4" w:space="0" w:color="auto"/>
              <w:right w:val="single" w:sz="4" w:space="0" w:color="auto"/>
            </w:tcBorders>
            <w:shd w:val="clear" w:color="auto" w:fill="auto"/>
            <w:vAlign w:val="center"/>
            <w:hideMark/>
          </w:tcPr>
          <w:p w14:paraId="7078D359" w14:textId="77777777" w:rsidR="00A743B9" w:rsidRDefault="00A743B9">
            <w:pPr>
              <w:jc w:val="center"/>
              <w:rPr>
                <w:rFonts w:ascii="Sylfaen" w:hAnsi="Sylfaen" w:cs="Calibri"/>
                <w:sz w:val="22"/>
                <w:szCs w:val="22"/>
              </w:rPr>
            </w:pPr>
            <w:r>
              <w:rPr>
                <w:rFonts w:ascii="Sylfaen" w:hAnsi="Sylfaen" w:cs="Calibri"/>
                <w:sz w:val="22"/>
                <w:szCs w:val="22"/>
              </w:rPr>
              <w:t>км</w:t>
            </w:r>
          </w:p>
        </w:tc>
        <w:tc>
          <w:tcPr>
            <w:tcW w:w="756" w:type="dxa"/>
            <w:tcBorders>
              <w:top w:val="nil"/>
              <w:left w:val="nil"/>
              <w:bottom w:val="single" w:sz="4" w:space="0" w:color="auto"/>
              <w:right w:val="single" w:sz="4" w:space="0" w:color="auto"/>
            </w:tcBorders>
            <w:shd w:val="clear" w:color="auto" w:fill="auto"/>
            <w:vAlign w:val="center"/>
            <w:hideMark/>
          </w:tcPr>
          <w:p w14:paraId="6650E003"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47AEB578" w14:textId="77777777" w:rsidR="00A743B9" w:rsidRDefault="00A743B9">
            <w:pPr>
              <w:jc w:val="center"/>
              <w:rPr>
                <w:rFonts w:ascii="Sylfaen" w:hAnsi="Sylfaen" w:cs="Calibri"/>
                <w:sz w:val="22"/>
                <w:szCs w:val="22"/>
              </w:rPr>
            </w:pPr>
            <w:r>
              <w:rPr>
                <w:rFonts w:ascii="Sylfaen" w:hAnsi="Sylfaen" w:cs="Calibri"/>
                <w:sz w:val="22"/>
                <w:szCs w:val="22"/>
              </w:rPr>
              <w:t>0.555</w:t>
            </w:r>
          </w:p>
        </w:tc>
        <w:tc>
          <w:tcPr>
            <w:tcW w:w="1216" w:type="dxa"/>
            <w:tcBorders>
              <w:top w:val="nil"/>
              <w:left w:val="nil"/>
              <w:bottom w:val="single" w:sz="4" w:space="0" w:color="auto"/>
              <w:right w:val="single" w:sz="4" w:space="0" w:color="auto"/>
            </w:tcBorders>
            <w:shd w:val="clear" w:color="auto" w:fill="auto"/>
            <w:noWrap/>
            <w:vAlign w:val="center"/>
            <w:hideMark/>
          </w:tcPr>
          <w:p w14:paraId="1474A965"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5A933146"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53E751FE" w14:textId="77777777" w:rsidTr="00A743B9">
        <w:trPr>
          <w:trHeight w:val="405"/>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5E32711"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4235" w:type="dxa"/>
            <w:tcBorders>
              <w:top w:val="nil"/>
              <w:left w:val="nil"/>
              <w:bottom w:val="single" w:sz="4" w:space="0" w:color="auto"/>
              <w:right w:val="nil"/>
            </w:tcBorders>
            <w:shd w:val="clear" w:color="auto" w:fill="auto"/>
            <w:vAlign w:val="center"/>
            <w:hideMark/>
          </w:tcPr>
          <w:p w14:paraId="365EA0AD" w14:textId="77777777" w:rsidR="00A743B9" w:rsidRDefault="00A743B9">
            <w:pPr>
              <w:rPr>
                <w:rFonts w:ascii="Sylfaen" w:hAnsi="Sylfaen" w:cs="Calibri"/>
                <w:sz w:val="22"/>
                <w:szCs w:val="22"/>
              </w:rPr>
            </w:pPr>
            <w:r>
              <w:rPr>
                <w:rFonts w:ascii="Sylfaen" w:hAnsi="Sylfaen" w:cs="Calibri"/>
                <w:sz w:val="22"/>
                <w:szCs w:val="22"/>
              </w:rPr>
              <w:t>Дезинфекция подездов хлором</w:t>
            </w:r>
          </w:p>
        </w:tc>
        <w:tc>
          <w:tcPr>
            <w:tcW w:w="1175" w:type="dxa"/>
            <w:tcBorders>
              <w:top w:val="nil"/>
              <w:left w:val="single" w:sz="4" w:space="0" w:color="auto"/>
              <w:bottom w:val="single" w:sz="4" w:space="0" w:color="auto"/>
              <w:right w:val="single" w:sz="4" w:space="0" w:color="auto"/>
            </w:tcBorders>
            <w:shd w:val="clear" w:color="auto" w:fill="auto"/>
            <w:vAlign w:val="center"/>
            <w:hideMark/>
          </w:tcPr>
          <w:p w14:paraId="6746DD18" w14:textId="77777777" w:rsidR="00A743B9" w:rsidRDefault="00A743B9">
            <w:pPr>
              <w:jc w:val="center"/>
              <w:rPr>
                <w:rFonts w:ascii="Sylfaen" w:hAnsi="Sylfaen" w:cs="Calibri"/>
                <w:sz w:val="22"/>
                <w:szCs w:val="22"/>
              </w:rPr>
            </w:pPr>
            <w:r>
              <w:rPr>
                <w:rFonts w:ascii="Sylfaen" w:hAnsi="Sylfaen" w:cs="Calibri"/>
                <w:sz w:val="22"/>
                <w:szCs w:val="22"/>
              </w:rPr>
              <w:t>вход</w:t>
            </w:r>
          </w:p>
        </w:tc>
        <w:tc>
          <w:tcPr>
            <w:tcW w:w="756" w:type="dxa"/>
            <w:tcBorders>
              <w:top w:val="nil"/>
              <w:left w:val="nil"/>
              <w:bottom w:val="single" w:sz="4" w:space="0" w:color="auto"/>
              <w:right w:val="single" w:sz="4" w:space="0" w:color="auto"/>
            </w:tcBorders>
            <w:shd w:val="clear" w:color="auto" w:fill="auto"/>
            <w:vAlign w:val="center"/>
            <w:hideMark/>
          </w:tcPr>
          <w:p w14:paraId="249CD02A"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w:t>
            </w:r>
          </w:p>
        </w:tc>
        <w:tc>
          <w:tcPr>
            <w:tcW w:w="944" w:type="dxa"/>
            <w:tcBorders>
              <w:top w:val="nil"/>
              <w:left w:val="nil"/>
              <w:bottom w:val="single" w:sz="4" w:space="0" w:color="auto"/>
              <w:right w:val="single" w:sz="4" w:space="0" w:color="auto"/>
            </w:tcBorders>
            <w:shd w:val="clear" w:color="auto" w:fill="auto"/>
            <w:vAlign w:val="center"/>
            <w:hideMark/>
          </w:tcPr>
          <w:p w14:paraId="2EEAAB0F" w14:textId="77777777" w:rsidR="00A743B9" w:rsidRDefault="00A743B9">
            <w:pPr>
              <w:jc w:val="center"/>
              <w:rPr>
                <w:rFonts w:ascii="Sylfaen" w:hAnsi="Sylfaen" w:cs="Calibri"/>
                <w:sz w:val="22"/>
                <w:szCs w:val="22"/>
              </w:rPr>
            </w:pPr>
            <w:r>
              <w:rPr>
                <w:rFonts w:ascii="Sylfaen" w:hAnsi="Sylfaen" w:cs="Calibri"/>
                <w:sz w:val="22"/>
                <w:szCs w:val="22"/>
              </w:rPr>
              <w:t>3.885</w:t>
            </w:r>
          </w:p>
        </w:tc>
        <w:tc>
          <w:tcPr>
            <w:tcW w:w="1216" w:type="dxa"/>
            <w:tcBorders>
              <w:top w:val="nil"/>
              <w:left w:val="nil"/>
              <w:bottom w:val="single" w:sz="4" w:space="0" w:color="auto"/>
              <w:right w:val="single" w:sz="4" w:space="0" w:color="auto"/>
            </w:tcBorders>
            <w:shd w:val="clear" w:color="auto" w:fill="auto"/>
            <w:noWrap/>
            <w:vAlign w:val="center"/>
            <w:hideMark/>
          </w:tcPr>
          <w:p w14:paraId="7BB12315" w14:textId="77777777" w:rsidR="00A743B9" w:rsidRDefault="00A743B9">
            <w:pPr>
              <w:jc w:val="right"/>
              <w:rPr>
                <w:rFonts w:ascii="Calibri" w:hAnsi="Calibri" w:cs="Calibri"/>
                <w:color w:val="000000"/>
                <w:sz w:val="22"/>
                <w:szCs w:val="22"/>
              </w:rPr>
            </w:pPr>
            <w:r>
              <w:rPr>
                <w:rFonts w:ascii="Calibri" w:hAnsi="Calibri" w:cs="Calibri"/>
                <w:color w:val="000000"/>
                <w:sz w:val="22"/>
                <w:szCs w:val="22"/>
              </w:rPr>
              <w:t>100%</w:t>
            </w:r>
          </w:p>
        </w:tc>
        <w:tc>
          <w:tcPr>
            <w:tcW w:w="1234" w:type="dxa"/>
            <w:tcBorders>
              <w:top w:val="nil"/>
              <w:left w:val="nil"/>
              <w:bottom w:val="single" w:sz="4" w:space="0" w:color="auto"/>
              <w:right w:val="single" w:sz="4" w:space="0" w:color="auto"/>
            </w:tcBorders>
            <w:shd w:val="clear" w:color="auto" w:fill="auto"/>
            <w:noWrap/>
            <w:vAlign w:val="bottom"/>
            <w:hideMark/>
          </w:tcPr>
          <w:p w14:paraId="559BC527"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1BFAACEB" w14:textId="77777777" w:rsidTr="00A743B9">
        <w:trPr>
          <w:trHeight w:val="375"/>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C415B88"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4235" w:type="dxa"/>
            <w:tcBorders>
              <w:top w:val="nil"/>
              <w:left w:val="nil"/>
              <w:bottom w:val="single" w:sz="4" w:space="0" w:color="auto"/>
              <w:right w:val="nil"/>
            </w:tcBorders>
            <w:shd w:val="clear" w:color="auto" w:fill="auto"/>
            <w:vAlign w:val="center"/>
            <w:hideMark/>
          </w:tcPr>
          <w:p w14:paraId="22615D94" w14:textId="77777777" w:rsidR="00A743B9" w:rsidRDefault="00A743B9">
            <w:pPr>
              <w:rPr>
                <w:rFonts w:ascii="Sylfaen" w:hAnsi="Sylfaen" w:cs="Calibri"/>
                <w:b/>
                <w:bCs/>
                <w:sz w:val="22"/>
                <w:szCs w:val="22"/>
              </w:rPr>
            </w:pPr>
            <w:r>
              <w:rPr>
                <w:rFonts w:ascii="Sylfaen" w:hAnsi="Sylfaen" w:cs="Calibri"/>
                <w:b/>
                <w:bCs/>
                <w:sz w:val="22"/>
                <w:szCs w:val="22"/>
              </w:rPr>
              <w:t>Итог</w:t>
            </w:r>
          </w:p>
        </w:tc>
        <w:tc>
          <w:tcPr>
            <w:tcW w:w="1175" w:type="dxa"/>
            <w:tcBorders>
              <w:top w:val="nil"/>
              <w:left w:val="single" w:sz="4" w:space="0" w:color="auto"/>
              <w:bottom w:val="single" w:sz="4" w:space="0" w:color="auto"/>
              <w:right w:val="single" w:sz="4" w:space="0" w:color="auto"/>
            </w:tcBorders>
            <w:shd w:val="clear" w:color="auto" w:fill="auto"/>
            <w:vAlign w:val="center"/>
            <w:hideMark/>
          </w:tcPr>
          <w:p w14:paraId="0C4FC345"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756" w:type="dxa"/>
            <w:tcBorders>
              <w:top w:val="nil"/>
              <w:left w:val="nil"/>
              <w:bottom w:val="single" w:sz="4" w:space="0" w:color="auto"/>
              <w:right w:val="single" w:sz="4" w:space="0" w:color="auto"/>
            </w:tcBorders>
            <w:shd w:val="clear" w:color="auto" w:fill="auto"/>
            <w:vAlign w:val="center"/>
            <w:hideMark/>
          </w:tcPr>
          <w:p w14:paraId="6B02F300"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944" w:type="dxa"/>
            <w:tcBorders>
              <w:top w:val="nil"/>
              <w:left w:val="nil"/>
              <w:bottom w:val="single" w:sz="4" w:space="0" w:color="auto"/>
              <w:right w:val="single" w:sz="4" w:space="0" w:color="auto"/>
            </w:tcBorders>
            <w:shd w:val="clear" w:color="auto" w:fill="auto"/>
            <w:vAlign w:val="center"/>
            <w:hideMark/>
          </w:tcPr>
          <w:p w14:paraId="6B312508"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105.070</w:t>
            </w:r>
          </w:p>
        </w:tc>
        <w:tc>
          <w:tcPr>
            <w:tcW w:w="1216" w:type="dxa"/>
            <w:tcBorders>
              <w:top w:val="nil"/>
              <w:left w:val="nil"/>
              <w:bottom w:val="single" w:sz="4" w:space="0" w:color="auto"/>
              <w:right w:val="single" w:sz="4" w:space="0" w:color="auto"/>
            </w:tcBorders>
            <w:shd w:val="clear" w:color="auto" w:fill="auto"/>
            <w:noWrap/>
            <w:vAlign w:val="center"/>
            <w:hideMark/>
          </w:tcPr>
          <w:p w14:paraId="5766A29C"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c>
          <w:tcPr>
            <w:tcW w:w="1234" w:type="dxa"/>
            <w:tcBorders>
              <w:top w:val="nil"/>
              <w:left w:val="nil"/>
              <w:bottom w:val="single" w:sz="4" w:space="0" w:color="auto"/>
              <w:right w:val="single" w:sz="4" w:space="0" w:color="auto"/>
            </w:tcBorders>
            <w:shd w:val="clear" w:color="auto" w:fill="auto"/>
            <w:noWrap/>
            <w:vAlign w:val="bottom"/>
            <w:hideMark/>
          </w:tcPr>
          <w:p w14:paraId="17791A82"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329CDE0B" w14:textId="77777777" w:rsidTr="00A743B9">
        <w:trPr>
          <w:trHeight w:val="375"/>
        </w:trPr>
        <w:tc>
          <w:tcPr>
            <w:tcW w:w="440" w:type="dxa"/>
            <w:tcBorders>
              <w:top w:val="nil"/>
              <w:left w:val="single" w:sz="4" w:space="0" w:color="auto"/>
              <w:bottom w:val="nil"/>
              <w:right w:val="single" w:sz="4" w:space="0" w:color="auto"/>
            </w:tcBorders>
            <w:shd w:val="clear" w:color="auto" w:fill="auto"/>
            <w:vAlign w:val="center"/>
            <w:hideMark/>
          </w:tcPr>
          <w:p w14:paraId="7AC875F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4235" w:type="dxa"/>
            <w:tcBorders>
              <w:top w:val="nil"/>
              <w:left w:val="nil"/>
              <w:bottom w:val="nil"/>
              <w:right w:val="single" w:sz="4" w:space="0" w:color="auto"/>
            </w:tcBorders>
            <w:shd w:val="clear" w:color="auto" w:fill="auto"/>
            <w:vAlign w:val="center"/>
            <w:hideMark/>
          </w:tcPr>
          <w:p w14:paraId="77630A61" w14:textId="77777777" w:rsidR="00A743B9" w:rsidRDefault="00A743B9">
            <w:pPr>
              <w:rPr>
                <w:rFonts w:ascii="Sylfaen" w:hAnsi="Sylfaen" w:cs="Calibri"/>
                <w:b/>
                <w:bCs/>
                <w:sz w:val="22"/>
                <w:szCs w:val="22"/>
              </w:rPr>
            </w:pPr>
            <w:r>
              <w:rPr>
                <w:rFonts w:ascii="Sylfaen" w:hAnsi="Sylfaen" w:cs="Calibri"/>
                <w:b/>
                <w:bCs/>
                <w:sz w:val="22"/>
                <w:szCs w:val="22"/>
              </w:rPr>
              <w:t>НДС 20%</w:t>
            </w:r>
          </w:p>
        </w:tc>
        <w:tc>
          <w:tcPr>
            <w:tcW w:w="1175" w:type="dxa"/>
            <w:tcBorders>
              <w:top w:val="nil"/>
              <w:left w:val="nil"/>
              <w:bottom w:val="nil"/>
              <w:right w:val="single" w:sz="4" w:space="0" w:color="auto"/>
            </w:tcBorders>
            <w:shd w:val="clear" w:color="auto" w:fill="auto"/>
            <w:vAlign w:val="center"/>
            <w:hideMark/>
          </w:tcPr>
          <w:p w14:paraId="2D92102B"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756" w:type="dxa"/>
            <w:tcBorders>
              <w:top w:val="nil"/>
              <w:left w:val="nil"/>
              <w:bottom w:val="nil"/>
              <w:right w:val="single" w:sz="4" w:space="0" w:color="auto"/>
            </w:tcBorders>
            <w:shd w:val="clear" w:color="auto" w:fill="auto"/>
            <w:vAlign w:val="center"/>
            <w:hideMark/>
          </w:tcPr>
          <w:p w14:paraId="57830EDF"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944" w:type="dxa"/>
            <w:tcBorders>
              <w:top w:val="nil"/>
              <w:left w:val="nil"/>
              <w:bottom w:val="nil"/>
              <w:right w:val="single" w:sz="4" w:space="0" w:color="auto"/>
            </w:tcBorders>
            <w:shd w:val="clear" w:color="auto" w:fill="auto"/>
            <w:vAlign w:val="center"/>
            <w:hideMark/>
          </w:tcPr>
          <w:p w14:paraId="59DE6544"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21.014</w:t>
            </w:r>
          </w:p>
        </w:tc>
        <w:tc>
          <w:tcPr>
            <w:tcW w:w="1216" w:type="dxa"/>
            <w:tcBorders>
              <w:top w:val="nil"/>
              <w:left w:val="nil"/>
              <w:bottom w:val="nil"/>
              <w:right w:val="single" w:sz="4" w:space="0" w:color="auto"/>
            </w:tcBorders>
            <w:shd w:val="clear" w:color="auto" w:fill="auto"/>
            <w:noWrap/>
            <w:vAlign w:val="center"/>
            <w:hideMark/>
          </w:tcPr>
          <w:p w14:paraId="43DFBCE4"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c>
          <w:tcPr>
            <w:tcW w:w="1234" w:type="dxa"/>
            <w:tcBorders>
              <w:top w:val="nil"/>
              <w:left w:val="nil"/>
              <w:bottom w:val="nil"/>
              <w:right w:val="single" w:sz="4" w:space="0" w:color="auto"/>
            </w:tcBorders>
            <w:shd w:val="clear" w:color="auto" w:fill="auto"/>
            <w:noWrap/>
            <w:vAlign w:val="bottom"/>
            <w:hideMark/>
          </w:tcPr>
          <w:p w14:paraId="795E52D6"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44E680EC" w14:textId="77777777" w:rsidTr="00A743B9">
        <w:trPr>
          <w:trHeight w:val="375"/>
        </w:trPr>
        <w:tc>
          <w:tcPr>
            <w:tcW w:w="440" w:type="dxa"/>
            <w:tcBorders>
              <w:top w:val="single" w:sz="4" w:space="0" w:color="auto"/>
              <w:left w:val="single" w:sz="4" w:space="0" w:color="auto"/>
              <w:bottom w:val="nil"/>
              <w:right w:val="single" w:sz="4" w:space="0" w:color="auto"/>
            </w:tcBorders>
            <w:shd w:val="clear" w:color="auto" w:fill="auto"/>
            <w:vAlign w:val="center"/>
            <w:hideMark/>
          </w:tcPr>
          <w:p w14:paraId="46FF210A"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4235" w:type="dxa"/>
            <w:tcBorders>
              <w:top w:val="single" w:sz="4" w:space="0" w:color="auto"/>
              <w:left w:val="nil"/>
              <w:bottom w:val="nil"/>
              <w:right w:val="nil"/>
            </w:tcBorders>
            <w:shd w:val="clear" w:color="auto" w:fill="auto"/>
            <w:vAlign w:val="center"/>
            <w:hideMark/>
          </w:tcPr>
          <w:p w14:paraId="44A35CB1" w14:textId="77777777" w:rsidR="00A743B9" w:rsidRDefault="00A743B9">
            <w:pPr>
              <w:rPr>
                <w:rFonts w:ascii="Sylfaen" w:hAnsi="Sylfaen" w:cs="Calibri"/>
                <w:b/>
                <w:bCs/>
                <w:sz w:val="22"/>
                <w:szCs w:val="22"/>
              </w:rPr>
            </w:pPr>
            <w:r>
              <w:rPr>
                <w:rFonts w:ascii="Sylfaen" w:hAnsi="Sylfaen" w:cs="Calibri"/>
                <w:b/>
                <w:bCs/>
                <w:sz w:val="22"/>
                <w:szCs w:val="22"/>
              </w:rPr>
              <w:t>Итог</w:t>
            </w:r>
          </w:p>
        </w:tc>
        <w:tc>
          <w:tcPr>
            <w:tcW w:w="1175" w:type="dxa"/>
            <w:tcBorders>
              <w:top w:val="single" w:sz="4" w:space="0" w:color="auto"/>
              <w:left w:val="nil"/>
              <w:bottom w:val="nil"/>
              <w:right w:val="nil"/>
            </w:tcBorders>
            <w:shd w:val="clear" w:color="auto" w:fill="auto"/>
            <w:vAlign w:val="center"/>
            <w:hideMark/>
          </w:tcPr>
          <w:p w14:paraId="4A27C6E5" w14:textId="77777777" w:rsidR="00A743B9" w:rsidRDefault="00A743B9">
            <w:pPr>
              <w:jc w:val="center"/>
              <w:rPr>
                <w:rFonts w:ascii="Calibri" w:hAnsi="Calibri" w:cs="Calibri"/>
                <w:b/>
                <w:bCs/>
                <w:color w:val="000000"/>
                <w:sz w:val="22"/>
                <w:szCs w:val="22"/>
              </w:rPr>
            </w:pPr>
            <w:r>
              <w:rPr>
                <w:rFonts w:ascii="Calibri" w:hAnsi="Calibri" w:cs="Calibri"/>
                <w:b/>
                <w:bCs/>
                <w:color w:val="000000"/>
                <w:sz w:val="22"/>
                <w:szCs w:val="22"/>
              </w:rPr>
              <w:t> </w:t>
            </w:r>
          </w:p>
        </w:tc>
        <w:tc>
          <w:tcPr>
            <w:tcW w:w="756" w:type="dxa"/>
            <w:tcBorders>
              <w:top w:val="single" w:sz="4" w:space="0" w:color="auto"/>
              <w:left w:val="nil"/>
              <w:bottom w:val="nil"/>
              <w:right w:val="nil"/>
            </w:tcBorders>
            <w:shd w:val="clear" w:color="auto" w:fill="auto"/>
            <w:vAlign w:val="center"/>
            <w:hideMark/>
          </w:tcPr>
          <w:p w14:paraId="73061BCD" w14:textId="77777777" w:rsidR="00A743B9" w:rsidRDefault="00A743B9">
            <w:pPr>
              <w:jc w:val="center"/>
              <w:rPr>
                <w:rFonts w:ascii="Calibri" w:hAnsi="Calibri" w:cs="Calibri"/>
                <w:b/>
                <w:bCs/>
                <w:color w:val="000000"/>
                <w:sz w:val="22"/>
                <w:szCs w:val="22"/>
              </w:rPr>
            </w:pPr>
            <w:r>
              <w:rPr>
                <w:rFonts w:ascii="Calibri" w:hAnsi="Calibri" w:cs="Calibri"/>
                <w:b/>
                <w:bCs/>
                <w:color w:val="000000"/>
                <w:sz w:val="22"/>
                <w:szCs w:val="22"/>
              </w:rPr>
              <w:t> </w:t>
            </w:r>
          </w:p>
        </w:tc>
        <w:tc>
          <w:tcPr>
            <w:tcW w:w="9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6574CB" w14:textId="77777777" w:rsidR="00A743B9" w:rsidRDefault="00A743B9">
            <w:pPr>
              <w:jc w:val="center"/>
              <w:rPr>
                <w:rFonts w:ascii="Calibri" w:hAnsi="Calibri" w:cs="Calibri"/>
                <w:b/>
                <w:bCs/>
                <w:color w:val="000000"/>
                <w:sz w:val="22"/>
                <w:szCs w:val="22"/>
              </w:rPr>
            </w:pPr>
            <w:r>
              <w:rPr>
                <w:rFonts w:ascii="Calibri" w:hAnsi="Calibri" w:cs="Calibri"/>
                <w:b/>
                <w:bCs/>
                <w:color w:val="000000"/>
                <w:sz w:val="22"/>
                <w:szCs w:val="22"/>
              </w:rPr>
              <w:t>126.084</w:t>
            </w:r>
          </w:p>
        </w:tc>
        <w:tc>
          <w:tcPr>
            <w:tcW w:w="12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3E6A2F"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100%</w:t>
            </w:r>
          </w:p>
        </w:tc>
        <w:tc>
          <w:tcPr>
            <w:tcW w:w="1234" w:type="dxa"/>
            <w:tcBorders>
              <w:top w:val="single" w:sz="4" w:space="0" w:color="auto"/>
              <w:left w:val="nil"/>
              <w:bottom w:val="nil"/>
              <w:right w:val="single" w:sz="4" w:space="0" w:color="auto"/>
            </w:tcBorders>
            <w:shd w:val="clear" w:color="auto" w:fill="auto"/>
            <w:noWrap/>
            <w:vAlign w:val="bottom"/>
            <w:hideMark/>
          </w:tcPr>
          <w:p w14:paraId="547C7021"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r w:rsidR="00A743B9" w14:paraId="6CDA8F01" w14:textId="77777777" w:rsidTr="00A743B9">
        <w:trPr>
          <w:trHeight w:val="57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9ECBCE4" w14:textId="77777777" w:rsidR="00A743B9" w:rsidRDefault="00A743B9">
            <w:pPr>
              <w:jc w:val="center"/>
              <w:rPr>
                <w:rFonts w:ascii="Calibri" w:hAnsi="Calibri" w:cs="Calibri"/>
                <w:color w:val="000000"/>
                <w:sz w:val="22"/>
                <w:szCs w:val="22"/>
              </w:rPr>
            </w:pPr>
            <w:r>
              <w:rPr>
                <w:rFonts w:ascii="Calibri" w:hAnsi="Calibri" w:cs="Calibri"/>
                <w:color w:val="000000"/>
                <w:sz w:val="22"/>
                <w:szCs w:val="22"/>
              </w:rPr>
              <w:t> </w:t>
            </w:r>
          </w:p>
        </w:tc>
        <w:tc>
          <w:tcPr>
            <w:tcW w:w="4235" w:type="dxa"/>
            <w:tcBorders>
              <w:top w:val="nil"/>
              <w:left w:val="nil"/>
              <w:bottom w:val="single" w:sz="4" w:space="0" w:color="auto"/>
              <w:right w:val="nil"/>
            </w:tcBorders>
            <w:shd w:val="clear" w:color="auto" w:fill="auto"/>
            <w:vAlign w:val="center"/>
            <w:hideMark/>
          </w:tcPr>
          <w:p w14:paraId="6A176AE4" w14:textId="77777777" w:rsidR="00A743B9" w:rsidRDefault="00A743B9">
            <w:pPr>
              <w:rPr>
                <w:rFonts w:ascii="Sylfaen" w:hAnsi="Sylfaen" w:cs="Calibri"/>
                <w:b/>
                <w:bCs/>
                <w:sz w:val="22"/>
                <w:szCs w:val="22"/>
              </w:rPr>
            </w:pPr>
            <w:r>
              <w:rPr>
                <w:rFonts w:ascii="Sylfaen" w:hAnsi="Sylfaen" w:cs="Calibri"/>
                <w:b/>
                <w:bCs/>
                <w:sz w:val="22"/>
                <w:szCs w:val="22"/>
              </w:rPr>
              <w:t>По максимальной цене за единицу в процентах от средней суммы</w:t>
            </w:r>
          </w:p>
        </w:tc>
        <w:tc>
          <w:tcPr>
            <w:tcW w:w="1175" w:type="dxa"/>
            <w:tcBorders>
              <w:top w:val="nil"/>
              <w:left w:val="nil"/>
              <w:bottom w:val="single" w:sz="4" w:space="0" w:color="auto"/>
              <w:right w:val="nil"/>
            </w:tcBorders>
            <w:shd w:val="clear" w:color="auto" w:fill="auto"/>
            <w:vAlign w:val="center"/>
            <w:hideMark/>
          </w:tcPr>
          <w:p w14:paraId="1F6C9488" w14:textId="77777777" w:rsidR="00A743B9" w:rsidRDefault="00A743B9">
            <w:pPr>
              <w:jc w:val="center"/>
              <w:rPr>
                <w:rFonts w:ascii="Calibri" w:hAnsi="Calibri" w:cs="Calibri"/>
                <w:b/>
                <w:bCs/>
                <w:color w:val="000000"/>
                <w:sz w:val="22"/>
                <w:szCs w:val="22"/>
              </w:rPr>
            </w:pPr>
            <w:r>
              <w:rPr>
                <w:rFonts w:ascii="Calibri" w:hAnsi="Calibri" w:cs="Calibri"/>
                <w:b/>
                <w:bCs/>
                <w:color w:val="000000"/>
                <w:sz w:val="22"/>
                <w:szCs w:val="22"/>
              </w:rPr>
              <w:t> </w:t>
            </w:r>
          </w:p>
        </w:tc>
        <w:tc>
          <w:tcPr>
            <w:tcW w:w="756" w:type="dxa"/>
            <w:tcBorders>
              <w:top w:val="nil"/>
              <w:left w:val="nil"/>
              <w:bottom w:val="single" w:sz="4" w:space="0" w:color="auto"/>
              <w:right w:val="nil"/>
            </w:tcBorders>
            <w:shd w:val="clear" w:color="auto" w:fill="auto"/>
            <w:vAlign w:val="center"/>
            <w:hideMark/>
          </w:tcPr>
          <w:p w14:paraId="238AE7DF" w14:textId="77777777" w:rsidR="00A743B9" w:rsidRDefault="00A743B9">
            <w:pPr>
              <w:jc w:val="center"/>
              <w:rPr>
                <w:rFonts w:ascii="Calibri" w:hAnsi="Calibri" w:cs="Calibri"/>
                <w:b/>
                <w:bCs/>
                <w:color w:val="000000"/>
                <w:sz w:val="22"/>
                <w:szCs w:val="22"/>
              </w:rPr>
            </w:pPr>
            <w:r>
              <w:rPr>
                <w:rFonts w:ascii="Calibri" w:hAnsi="Calibri" w:cs="Calibri"/>
                <w:b/>
                <w:bCs/>
                <w:color w:val="000000"/>
                <w:sz w:val="22"/>
                <w:szCs w:val="22"/>
              </w:rPr>
              <w:t> </w:t>
            </w:r>
          </w:p>
        </w:tc>
        <w:tc>
          <w:tcPr>
            <w:tcW w:w="944" w:type="dxa"/>
            <w:vMerge/>
            <w:tcBorders>
              <w:top w:val="single" w:sz="4" w:space="0" w:color="auto"/>
              <w:left w:val="single" w:sz="4" w:space="0" w:color="auto"/>
              <w:bottom w:val="single" w:sz="4" w:space="0" w:color="000000"/>
              <w:right w:val="single" w:sz="4" w:space="0" w:color="auto"/>
            </w:tcBorders>
            <w:vAlign w:val="center"/>
            <w:hideMark/>
          </w:tcPr>
          <w:p w14:paraId="22EE0DE9" w14:textId="77777777" w:rsidR="00A743B9" w:rsidRDefault="00A743B9">
            <w:pPr>
              <w:rPr>
                <w:rFonts w:ascii="Calibri" w:hAnsi="Calibri" w:cs="Calibri"/>
                <w:b/>
                <w:bCs/>
                <w:color w:val="000000"/>
                <w:sz w:val="22"/>
                <w:szCs w:val="22"/>
              </w:rPr>
            </w:pPr>
          </w:p>
        </w:tc>
        <w:tc>
          <w:tcPr>
            <w:tcW w:w="1216" w:type="dxa"/>
            <w:vMerge/>
            <w:tcBorders>
              <w:top w:val="single" w:sz="4" w:space="0" w:color="auto"/>
              <w:left w:val="single" w:sz="4" w:space="0" w:color="auto"/>
              <w:bottom w:val="single" w:sz="4" w:space="0" w:color="000000"/>
              <w:right w:val="single" w:sz="4" w:space="0" w:color="auto"/>
            </w:tcBorders>
            <w:vAlign w:val="center"/>
            <w:hideMark/>
          </w:tcPr>
          <w:p w14:paraId="21986A74" w14:textId="77777777" w:rsidR="00A743B9" w:rsidRDefault="00A743B9">
            <w:pPr>
              <w:rPr>
                <w:rFonts w:ascii="Calibri" w:hAnsi="Calibri" w:cs="Calibri"/>
                <w:color w:val="000000"/>
                <w:sz w:val="22"/>
                <w:szCs w:val="22"/>
              </w:rPr>
            </w:pPr>
          </w:p>
        </w:tc>
        <w:tc>
          <w:tcPr>
            <w:tcW w:w="1234" w:type="dxa"/>
            <w:tcBorders>
              <w:top w:val="nil"/>
              <w:left w:val="nil"/>
              <w:bottom w:val="single" w:sz="4" w:space="0" w:color="auto"/>
              <w:right w:val="single" w:sz="4" w:space="0" w:color="auto"/>
            </w:tcBorders>
            <w:shd w:val="clear" w:color="auto" w:fill="auto"/>
            <w:noWrap/>
            <w:vAlign w:val="bottom"/>
            <w:hideMark/>
          </w:tcPr>
          <w:p w14:paraId="6F38B091" w14:textId="77777777" w:rsidR="00A743B9" w:rsidRDefault="00A743B9">
            <w:pPr>
              <w:rPr>
                <w:rFonts w:ascii="Calibri" w:hAnsi="Calibri" w:cs="Calibri"/>
                <w:color w:val="000000"/>
                <w:sz w:val="22"/>
                <w:szCs w:val="22"/>
              </w:rPr>
            </w:pPr>
            <w:r>
              <w:rPr>
                <w:rFonts w:ascii="Calibri" w:hAnsi="Calibri" w:cs="Calibri"/>
                <w:color w:val="000000"/>
                <w:sz w:val="22"/>
                <w:szCs w:val="22"/>
              </w:rPr>
              <w:t> </w:t>
            </w:r>
          </w:p>
        </w:tc>
      </w:tr>
    </w:tbl>
    <w:p w14:paraId="4AEB3AD0" w14:textId="77777777" w:rsidR="00A743B9" w:rsidRPr="00A743B9" w:rsidRDefault="00A743B9" w:rsidP="00A743B9">
      <w:pPr>
        <w:ind w:left="-630" w:right="-421"/>
        <w:rPr>
          <w:rFonts w:ascii="GHEA Grapalat" w:hAnsi="GHEA Grapalat"/>
          <w:sz w:val="20"/>
          <w:szCs w:val="20"/>
        </w:rPr>
      </w:pPr>
      <w:r w:rsidRPr="00A743B9">
        <w:rPr>
          <w:rFonts w:ascii="GHEA Grapalat" w:hAnsi="GHEA Grapalat"/>
          <w:sz w:val="20"/>
          <w:szCs w:val="20"/>
        </w:rPr>
        <w:t>*Клиент может запросить оказание всех вышеперечисленных услуг на сумму до   18 500 000   драмов РА.</w:t>
      </w:r>
    </w:p>
    <w:p w14:paraId="09F4BE49" w14:textId="3D3C0C3D" w:rsidR="008C5D89" w:rsidRPr="00A743B9" w:rsidRDefault="00A743B9" w:rsidP="00A743B9">
      <w:pPr>
        <w:ind w:left="-630" w:right="-421"/>
        <w:rPr>
          <w:rFonts w:ascii="GHEA Grapalat" w:hAnsi="GHEA Grapalat"/>
          <w:sz w:val="20"/>
          <w:szCs w:val="20"/>
        </w:rPr>
      </w:pPr>
      <w:r w:rsidRPr="00A743B9">
        <w:rPr>
          <w:rFonts w:ascii="GHEA Grapalat" w:hAnsi="GHEA Grapalat"/>
          <w:sz w:val="20"/>
          <w:szCs w:val="20"/>
        </w:rPr>
        <w:t>**Работы будут выполняться на основании заказа-задания заказчика с указанием сроков выполнения каждого заказа-задания.</w:t>
      </w:r>
    </w:p>
    <w:p w14:paraId="3857C10C" w14:textId="6D773C4F" w:rsidR="00A8058D" w:rsidRDefault="00A743B9" w:rsidP="00A8058D">
      <w:pPr>
        <w:ind w:left="-540" w:right="-421"/>
        <w:jc w:val="both"/>
        <w:rPr>
          <w:rFonts w:ascii="GHEA Grapalat" w:hAnsi="GHEA Grapalat" w:cs="Cambria"/>
          <w:color w:val="000000"/>
          <w:sz w:val="20"/>
          <w:szCs w:val="20"/>
          <w:lang w:bidi="ar-SA"/>
        </w:rPr>
      </w:pPr>
      <w:r w:rsidRPr="00A743B9">
        <w:rPr>
          <w:rFonts w:ascii="GHEA Grapalat" w:hAnsi="GHEA Grapalat"/>
          <w:b/>
          <w:bCs/>
          <w:sz w:val="20"/>
          <w:szCs w:val="20"/>
        </w:rPr>
        <w:t xml:space="preserve">*** </w:t>
      </w:r>
      <w:r w:rsidR="00A8058D" w:rsidRPr="00A743B9">
        <w:rPr>
          <w:rFonts w:ascii="GHEA Grapalat" w:hAnsi="GHEA Grapalat" w:cs="Cambria"/>
          <w:color w:val="000000"/>
          <w:sz w:val="20"/>
          <w:szCs w:val="20"/>
          <w:lang w:bidi="ar-SA"/>
        </w:rPr>
        <w:t>После заключения договора сумма, выплачиваемая исполнителю в результате выполнения каждого заказа, рассчитывается путем уменьшения разницы между суммой процентов, предусмотренных приглашением, и процентов, предложенных участником, из произведения установленных приглашением единичных цен и единиц измерения, а также количества, предусмотренного заказом:</w:t>
      </w:r>
    </w:p>
    <w:p w14:paraId="10E24B93" w14:textId="5F457A72" w:rsidR="0009785E" w:rsidRPr="00A743B9" w:rsidRDefault="0009785E" w:rsidP="00A8058D">
      <w:pPr>
        <w:ind w:left="-540" w:right="-421"/>
        <w:jc w:val="both"/>
        <w:rPr>
          <w:rFonts w:ascii="GHEA Grapalat" w:hAnsi="GHEA Grapalat" w:cs="Cambria"/>
          <w:color w:val="000000"/>
          <w:sz w:val="20"/>
          <w:szCs w:val="20"/>
          <w:lang w:bidi="ar-SA"/>
        </w:rPr>
      </w:pPr>
      <w:r w:rsidRPr="0009785E">
        <w:rPr>
          <w:rFonts w:ascii="GHEA Grapalat" w:hAnsi="GHEA Grapalat" w:cs="Cambria"/>
          <w:color w:val="000000"/>
          <w:sz w:val="20"/>
          <w:szCs w:val="20"/>
          <w:lang w:bidi="ar-SA"/>
        </w:rPr>
        <w:t>*</w:t>
      </w:r>
      <w:r>
        <w:rPr>
          <w:rFonts w:ascii="GHEA Grapalat" w:hAnsi="GHEA Grapalat" w:cs="Cambria"/>
          <w:color w:val="000000"/>
          <w:sz w:val="20"/>
          <w:szCs w:val="20"/>
          <w:lang w:val="hy-AM" w:bidi="ar-SA"/>
        </w:rPr>
        <w:t>***</w:t>
      </w:r>
      <w:r w:rsidRPr="0009785E">
        <w:rPr>
          <w:rFonts w:ascii="GHEA Grapalat" w:hAnsi="GHEA Grapalat" w:cs="Cambria"/>
          <w:color w:val="000000"/>
          <w:sz w:val="20"/>
          <w:szCs w:val="20"/>
          <w:lang w:bidi="ar-SA"/>
        </w:rPr>
        <w:t xml:space="preserve"> Поставщик услуг обязан осуществить оказание услуг в течение 24 часов после уведомления Заказчика. Невыполнение указанного условия является основанием для расторжения договора.</w:t>
      </w:r>
    </w:p>
    <w:p w14:paraId="17C04E5B" w14:textId="77777777" w:rsidR="00DC3C27" w:rsidRPr="00A743B9" w:rsidRDefault="00DC3C27" w:rsidP="00DC3C27">
      <w:pPr>
        <w:ind w:left="-630" w:right="-421"/>
        <w:jc w:val="center"/>
        <w:rPr>
          <w:rFonts w:ascii="GHEA Grapalat" w:hAnsi="GHEA Grapalat"/>
          <w:b/>
          <w:bCs/>
          <w:sz w:val="20"/>
          <w:szCs w:val="20"/>
        </w:rPr>
      </w:pPr>
    </w:p>
    <w:p w14:paraId="4638EE50" w14:textId="77777777" w:rsidR="00E23CA0" w:rsidRDefault="00E23CA0" w:rsidP="00DC3C27">
      <w:pPr>
        <w:ind w:left="-630" w:right="-421"/>
        <w:jc w:val="center"/>
        <w:rPr>
          <w:rFonts w:ascii="GHEA Grapalat" w:hAnsi="GHEA Grapalat"/>
          <w:b/>
          <w:bCs/>
          <w:lang w:val="hy-AM"/>
        </w:rPr>
      </w:pPr>
    </w:p>
    <w:p w14:paraId="5F0EAF57" w14:textId="77777777" w:rsidR="00E23CA0" w:rsidRDefault="00E23CA0" w:rsidP="00DC3C27">
      <w:pPr>
        <w:ind w:left="-630" w:right="-421"/>
        <w:jc w:val="center"/>
        <w:rPr>
          <w:rFonts w:ascii="GHEA Grapalat" w:hAnsi="GHEA Grapalat"/>
          <w:b/>
          <w:bCs/>
          <w:lang w:val="hy-AM"/>
        </w:rPr>
      </w:pPr>
    </w:p>
    <w:p w14:paraId="4934502D" w14:textId="77777777" w:rsidR="00DC3C27" w:rsidRDefault="00DC3C27" w:rsidP="00DC3C27">
      <w:pPr>
        <w:ind w:left="-630" w:right="-421"/>
        <w:jc w:val="center"/>
        <w:rPr>
          <w:rFonts w:ascii="GHEA Grapalat" w:hAnsi="GHEA Grapalat"/>
          <w:b/>
          <w:bCs/>
          <w:lang w:val="hy-AM"/>
        </w:rPr>
      </w:pPr>
    </w:p>
    <w:p w14:paraId="2440DB77" w14:textId="77777777" w:rsidR="00DC3C27" w:rsidRDefault="00DC3C27" w:rsidP="00DC3C27">
      <w:pPr>
        <w:ind w:left="-630" w:right="-421"/>
        <w:jc w:val="center"/>
        <w:rPr>
          <w:rFonts w:ascii="GHEA Grapalat" w:hAnsi="GHEA Grapalat"/>
          <w:b/>
          <w:bCs/>
          <w:lang w:val="hy-AM"/>
        </w:rPr>
      </w:pPr>
    </w:p>
    <w:p w14:paraId="67301768" w14:textId="77777777" w:rsidR="00DC3C27" w:rsidRPr="001A1B0D" w:rsidRDefault="00DC3C27" w:rsidP="00DC3C27">
      <w:pPr>
        <w:ind w:left="-630" w:right="-421"/>
        <w:jc w:val="center"/>
        <w:rPr>
          <w:rFonts w:ascii="GHEA Grapalat" w:hAnsi="GHEA Grapalat"/>
          <w:b/>
          <w:bCs/>
          <w:lang w:val="hy-AM"/>
        </w:rPr>
      </w:pPr>
    </w:p>
    <w:p w14:paraId="3AFECCF2" w14:textId="77777777" w:rsidR="00DC3C27" w:rsidRPr="003477B1" w:rsidRDefault="00DC3C27" w:rsidP="00DC3C27">
      <w:pPr>
        <w:widowControl w:val="0"/>
        <w:jc w:val="center"/>
        <w:rPr>
          <w:rFonts w:ascii="GHEA Grapalat" w:hAnsi="GHEA Grapalat"/>
          <w:lang w:val="hy-AM"/>
        </w:rPr>
      </w:pPr>
    </w:p>
    <w:p w14:paraId="5C09236C" w14:textId="77777777" w:rsidR="00DC3C27" w:rsidRDefault="00DC3C27" w:rsidP="00DC3C27">
      <w:pPr>
        <w:widowControl w:val="0"/>
        <w:jc w:val="center"/>
        <w:rPr>
          <w:rFonts w:ascii="GHEA Grapalat" w:hAnsi="GHEA Grapalat"/>
        </w:rPr>
      </w:pPr>
    </w:p>
    <w:p w14:paraId="65A0D952" w14:textId="77777777" w:rsidR="00DC3C27" w:rsidRDefault="00DC3C27" w:rsidP="00DC3C27">
      <w:pPr>
        <w:widowControl w:val="0"/>
        <w:jc w:val="center"/>
        <w:rPr>
          <w:rFonts w:ascii="GHEA Grapalat" w:hAnsi="GHEA Grapalat"/>
        </w:rPr>
      </w:pPr>
    </w:p>
    <w:p w14:paraId="66BE1EFD" w14:textId="77777777" w:rsidR="00DC3C27" w:rsidRDefault="00DC3C27" w:rsidP="00DC3C27">
      <w:pPr>
        <w:widowControl w:val="0"/>
        <w:jc w:val="center"/>
        <w:rPr>
          <w:rFonts w:ascii="GHEA Grapalat" w:hAnsi="GHEA Grapalat"/>
        </w:rPr>
      </w:pPr>
    </w:p>
    <w:p w14:paraId="26B7C7F2" w14:textId="77777777" w:rsidR="00DC3C27" w:rsidRDefault="00DC3C27" w:rsidP="00DC3C27">
      <w:pPr>
        <w:widowControl w:val="0"/>
        <w:jc w:val="center"/>
        <w:rPr>
          <w:rFonts w:ascii="GHEA Grapalat" w:hAnsi="GHEA Grapalat"/>
        </w:rPr>
      </w:pPr>
    </w:p>
    <w:p w14:paraId="737E684D" w14:textId="77777777" w:rsidR="00DC3C27" w:rsidRPr="00AD29CE" w:rsidRDefault="00DC3C27" w:rsidP="00DC3C27">
      <w:pPr>
        <w:widowControl w:val="0"/>
        <w:jc w:val="center"/>
        <w:rPr>
          <w:rFonts w:ascii="GHEA Grapalat" w:hAnsi="GHEA Grapalat"/>
        </w:rPr>
      </w:pPr>
    </w:p>
    <w:p w14:paraId="2D32C133" w14:textId="77777777" w:rsidR="00DC3C27" w:rsidRDefault="00DC3C27" w:rsidP="00DC3C27">
      <w:pPr>
        <w:widowControl w:val="0"/>
        <w:ind w:firstLine="567"/>
        <w:jc w:val="right"/>
        <w:rPr>
          <w:rFonts w:ascii="GHEA Grapalat" w:hAnsi="GHEA Grapalat"/>
          <w:i/>
        </w:rPr>
      </w:pPr>
    </w:p>
    <w:p w14:paraId="441BA37D" w14:textId="77777777" w:rsidR="0095199C" w:rsidRDefault="0095199C" w:rsidP="00DC3C27">
      <w:pPr>
        <w:widowControl w:val="0"/>
        <w:jc w:val="right"/>
        <w:rPr>
          <w:rFonts w:ascii="GHEA Grapalat" w:hAnsi="GHEA Grapalat"/>
          <w:i/>
        </w:rPr>
      </w:pPr>
    </w:p>
    <w:p w14:paraId="2494DAF7" w14:textId="77777777" w:rsidR="0095199C" w:rsidRDefault="0095199C" w:rsidP="00DC3C27">
      <w:pPr>
        <w:widowControl w:val="0"/>
        <w:jc w:val="right"/>
        <w:rPr>
          <w:rFonts w:ascii="GHEA Grapalat" w:hAnsi="GHEA Grapalat"/>
          <w:i/>
        </w:rPr>
      </w:pPr>
    </w:p>
    <w:p w14:paraId="25413856" w14:textId="77777777" w:rsidR="0095199C" w:rsidRDefault="0095199C" w:rsidP="00DC3C27">
      <w:pPr>
        <w:widowControl w:val="0"/>
        <w:jc w:val="right"/>
        <w:rPr>
          <w:rFonts w:ascii="GHEA Grapalat" w:hAnsi="GHEA Grapalat"/>
          <w:i/>
        </w:rPr>
      </w:pPr>
    </w:p>
    <w:p w14:paraId="0F2A8890" w14:textId="7DA104C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6735951F"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95199C">
              <w:rPr>
                <w:rFonts w:ascii="GHEA Grapalat" w:hAnsi="GHEA Grapalat"/>
                <w:sz w:val="16"/>
              </w:rPr>
              <w:t>24</w:t>
            </w:r>
            <w:r w:rsidRPr="00F412AC">
              <w:rPr>
                <w:rFonts w:ascii="GHEA Grapalat" w:hAnsi="GHEA Grapalat"/>
                <w:sz w:val="16"/>
              </w:rPr>
              <w:t>.</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7"/>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F92583" w:rsidRPr="00F412AC" w14:paraId="584520EA" w14:textId="77777777" w:rsidTr="000D12C2">
        <w:trPr>
          <w:trHeight w:val="363"/>
          <w:jc w:val="center"/>
        </w:trPr>
        <w:tc>
          <w:tcPr>
            <w:tcW w:w="1006" w:type="dxa"/>
          </w:tcPr>
          <w:p w14:paraId="02505E2E" w14:textId="77777777" w:rsidR="00F92583" w:rsidRPr="00F412AC" w:rsidRDefault="00F92583" w:rsidP="00F92583">
            <w:pPr>
              <w:widowControl w:val="0"/>
              <w:jc w:val="center"/>
              <w:rPr>
                <w:rFonts w:ascii="GHEA Grapalat" w:hAnsi="GHEA Grapalat"/>
                <w:sz w:val="16"/>
              </w:rPr>
            </w:pPr>
          </w:p>
        </w:tc>
        <w:tc>
          <w:tcPr>
            <w:tcW w:w="1212" w:type="dxa"/>
          </w:tcPr>
          <w:p w14:paraId="6039A9CE" w14:textId="70EB3BFE" w:rsidR="00F92583" w:rsidRPr="00F412AC" w:rsidRDefault="00F92583" w:rsidP="00F92583">
            <w:pPr>
              <w:widowControl w:val="0"/>
              <w:jc w:val="center"/>
              <w:rPr>
                <w:rFonts w:ascii="GHEA Grapalat" w:hAnsi="GHEA Grapalat"/>
                <w:sz w:val="16"/>
              </w:rPr>
            </w:pPr>
            <w:r w:rsidRPr="00144928">
              <w:rPr>
                <w:rFonts w:ascii="Helvetica" w:hAnsi="Helvetica" w:cs="Helvetica"/>
                <w:sz w:val="21"/>
                <w:szCs w:val="21"/>
                <w:shd w:val="clear" w:color="auto" w:fill="F5F5F5"/>
              </w:rPr>
              <w:t>60181100/5</w:t>
            </w:r>
            <w:r w:rsidR="00B634A9">
              <w:rPr>
                <w:rFonts w:ascii="Helvetica" w:hAnsi="Helvetica" w:cs="Helvetica"/>
                <w:sz w:val="21"/>
                <w:szCs w:val="21"/>
                <w:shd w:val="clear" w:color="auto" w:fill="F5F5F5"/>
              </w:rPr>
              <w:t>0</w:t>
            </w:r>
            <w:r w:rsidR="0095199C">
              <w:rPr>
                <w:rFonts w:ascii="Helvetica" w:hAnsi="Helvetica" w:cs="Helvetica"/>
                <w:sz w:val="21"/>
                <w:szCs w:val="21"/>
                <w:shd w:val="clear" w:color="auto" w:fill="F5F5F5"/>
              </w:rPr>
              <w:t>1</w:t>
            </w:r>
          </w:p>
        </w:tc>
        <w:tc>
          <w:tcPr>
            <w:tcW w:w="843" w:type="dxa"/>
          </w:tcPr>
          <w:p w14:paraId="1F342C4A" w14:textId="77777777" w:rsidR="00F92583" w:rsidRPr="00F412AC" w:rsidRDefault="00F92583" w:rsidP="00F92583">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F92583" w:rsidRPr="00F412AC" w:rsidRDefault="00F92583" w:rsidP="00F92583">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F92583" w:rsidRPr="00F412AC" w:rsidRDefault="00F92583" w:rsidP="00F92583">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6A5AF868"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3EF890E9"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0DC2065" w14:textId="1373AA55"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77D3B627" w14:textId="3AC9190A"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0FFFF2DA" w14:textId="5866184C"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9145242" w14:textId="3F44E722"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BA4AF9A" w14:textId="01121C7E"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7F189EE" w14:textId="3DFF1807" w:rsidR="00F92583" w:rsidRPr="00F412AC" w:rsidRDefault="00F92583" w:rsidP="00F92583">
            <w:pPr>
              <w:widowControl w:val="0"/>
              <w:jc w:val="center"/>
              <w:rPr>
                <w:rFonts w:ascii="GHEA Grapalat" w:hAnsi="GHEA Grapalat"/>
                <w:b/>
                <w:sz w:val="16"/>
              </w:rPr>
            </w:pPr>
            <w:r w:rsidRPr="00F412AC">
              <w:rPr>
                <w:rFonts w:ascii="GHEA Grapalat" w:hAnsi="GHEA Grapalat"/>
                <w:sz w:val="16"/>
              </w:rPr>
              <w:t>...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0A007C">
          <w:footerReference w:type="default" r:id="rId11"/>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C3C27" w:rsidRPr="00AD29CE" w:rsidDel="004B29A5" w14:paraId="57936997" w14:textId="77777777" w:rsidTr="000D12C2">
        <w:trPr>
          <w:tblCellSpacing w:w="7" w:type="dxa"/>
          <w:jc w:val="center"/>
        </w:trPr>
        <w:tc>
          <w:tcPr>
            <w:tcW w:w="0" w:type="auto"/>
            <w:gridSpan w:val="2"/>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0A007C">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9728B" w14:textId="77777777" w:rsidR="000A007C" w:rsidRDefault="000A007C" w:rsidP="00DC3C27">
      <w:r>
        <w:separator/>
      </w:r>
    </w:p>
  </w:endnote>
  <w:endnote w:type="continuationSeparator" w:id="0">
    <w:p w14:paraId="6CDC457C" w14:textId="77777777" w:rsidR="000A007C" w:rsidRDefault="000A007C"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AD39" w14:textId="77777777" w:rsidR="000A007C" w:rsidRDefault="000A007C" w:rsidP="00DC3C27">
      <w:r>
        <w:separator/>
      </w:r>
    </w:p>
  </w:footnote>
  <w:footnote w:type="continuationSeparator" w:id="0">
    <w:p w14:paraId="37BBDAA9" w14:textId="77777777" w:rsidR="000A007C" w:rsidRDefault="000A007C"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3">
    <w:p w14:paraId="22FE8889" w14:textId="77777777" w:rsidR="00DC3C27" w:rsidRDefault="00DC3C27" w:rsidP="00DC3C27">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19C8A2F3" w14:textId="77777777" w:rsidR="00DC3C27" w:rsidRDefault="00DC3C27" w:rsidP="00DC3C27">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2"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411FFA13" w14:textId="77777777" w:rsidR="00DC3C27" w:rsidRPr="001144D1" w:rsidRDefault="00DC3C27" w:rsidP="00DC3C27">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02C994C8" w14:textId="77777777" w:rsidR="00DC3C27" w:rsidRPr="008842CE" w:rsidRDefault="00DC3C27" w:rsidP="00DC3C27">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0A5D6306" w14:textId="77777777" w:rsidR="00DC3C27" w:rsidRPr="00936FBF" w:rsidRDefault="00DC3C27" w:rsidP="00DC3C27">
      <w:pPr>
        <w:pStyle w:val="FootnoteText"/>
        <w:rPr>
          <w:lang w:val="af-ZA"/>
        </w:rPr>
      </w:pPr>
    </w:p>
  </w:footnote>
  <w:footnote w:id="5">
    <w:p w14:paraId="3BAC90A9" w14:textId="77777777" w:rsidR="00DC3C27" w:rsidRPr="004D49BD" w:rsidRDefault="00DC3C27" w:rsidP="00DC3C27">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63665B2" w14:textId="77777777" w:rsidR="00DC3C27" w:rsidRDefault="00DC3C27" w:rsidP="00DC3C27">
      <w:pPr>
        <w:pStyle w:val="FootnoteText"/>
        <w:jc w:val="both"/>
        <w:rPr>
          <w:rFonts w:asciiTheme="minorHAnsi" w:hAnsiTheme="minorHAnsi"/>
        </w:rPr>
      </w:pPr>
    </w:p>
    <w:p w14:paraId="4FE84511" w14:textId="77777777" w:rsidR="00DC3C27" w:rsidRPr="00D3436F" w:rsidRDefault="00DC3C27" w:rsidP="00DC3C27">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CAE6A21" w14:textId="77777777" w:rsidR="00DC3C27" w:rsidRPr="000811C1" w:rsidRDefault="00DC3C27" w:rsidP="00DC3C27">
      <w:pPr>
        <w:pStyle w:val="FootnoteText"/>
        <w:rPr>
          <w:rFonts w:asciiTheme="minorHAnsi" w:hAnsiTheme="minorHAnsi"/>
        </w:rPr>
      </w:pPr>
    </w:p>
  </w:footnote>
  <w:footnote w:id="6">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8">
    <w:p w14:paraId="0B156180" w14:textId="77777777" w:rsidR="00DC3C27" w:rsidRPr="00511966" w:rsidRDefault="00DC3C27" w:rsidP="00DC3C27">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10">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12">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3">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4">
    <w:p w14:paraId="30F46915" w14:textId="77777777" w:rsidR="00DC3C27" w:rsidRPr="008842CE" w:rsidRDefault="00DC3C27" w:rsidP="00DC3C27">
      <w:pPr>
        <w:pStyle w:val="FootnoteText"/>
        <w:jc w:val="both"/>
      </w:pPr>
    </w:p>
  </w:footnote>
  <w:footnote w:id="15">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16">
    <w:p w14:paraId="04F1E442" w14:textId="77777777" w:rsidR="00DC3C27" w:rsidRPr="008842CE" w:rsidRDefault="00DC3C27" w:rsidP="00DC3C27">
      <w:pPr>
        <w:pStyle w:val="FootnoteText"/>
        <w:jc w:val="both"/>
      </w:pPr>
    </w:p>
  </w:footnote>
  <w:footnote w:id="17">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8">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19">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21">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05812CE4" w14:textId="77777777" w:rsidR="00DC3C27" w:rsidRPr="006F5F33" w:rsidRDefault="00DC3C27" w:rsidP="00DC3C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7A3E6E4" w14:textId="77777777" w:rsidR="00DC3C27" w:rsidRPr="009E00B3" w:rsidRDefault="00DC3C27" w:rsidP="00DC3C2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5DD9E47" w14:textId="77777777" w:rsidR="00DC3C27" w:rsidRPr="006F225E" w:rsidRDefault="00DC3C27" w:rsidP="00DC3C27">
      <w:pPr>
        <w:pStyle w:val="FootnoteText"/>
        <w:jc w:val="both"/>
        <w:rPr>
          <w:rFonts w:ascii="GHEA Grapalat" w:hAnsi="GHEA Grapalat"/>
          <w:i/>
          <w:lang w:eastAsia="en-US"/>
        </w:rPr>
      </w:pPr>
      <w:r w:rsidRPr="009E00B3">
        <w:rPr>
          <w:rFonts w:ascii="GHEA Grapalat" w:hAnsi="GHEA Grapalat"/>
          <w:i/>
          <w:lang w:eastAsia="en-US"/>
        </w:rPr>
        <w:tab/>
      </w:r>
    </w:p>
  </w:footnote>
  <w:footnote w:id="24">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5">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27">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1"/>
  </w:num>
  <w:num w:numId="2" w16cid:durableId="767040551">
    <w:abstractNumId w:val="11"/>
  </w:num>
  <w:num w:numId="3" w16cid:durableId="884374280">
    <w:abstractNumId w:val="20"/>
  </w:num>
  <w:num w:numId="4" w16cid:durableId="922758682">
    <w:abstractNumId w:val="16"/>
  </w:num>
  <w:num w:numId="5" w16cid:durableId="1214580356">
    <w:abstractNumId w:val="25"/>
  </w:num>
  <w:num w:numId="6" w16cid:durableId="1716267932">
    <w:abstractNumId w:val="21"/>
    <w:lvlOverride w:ilvl="0">
      <w:startOverride w:val="1"/>
    </w:lvlOverride>
    <w:lvlOverride w:ilvl="1"/>
    <w:lvlOverride w:ilvl="2"/>
    <w:lvlOverride w:ilvl="3"/>
    <w:lvlOverride w:ilvl="4"/>
    <w:lvlOverride w:ilvl="5"/>
    <w:lvlOverride w:ilvl="6"/>
    <w:lvlOverride w:ilvl="7"/>
    <w:lvlOverride w:ilvl="8"/>
  </w:num>
  <w:num w:numId="7" w16cid:durableId="8640278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8"/>
  </w:num>
  <w:num w:numId="10" w16cid:durableId="300965376">
    <w:abstractNumId w:val="6"/>
  </w:num>
  <w:num w:numId="11" w16cid:durableId="1952935993">
    <w:abstractNumId w:val="9"/>
  </w:num>
  <w:num w:numId="12" w16cid:durableId="237328920">
    <w:abstractNumId w:val="32"/>
  </w:num>
  <w:num w:numId="13" w16cid:durableId="228536456">
    <w:abstractNumId w:val="28"/>
  </w:num>
  <w:num w:numId="14" w16cid:durableId="470947902">
    <w:abstractNumId w:val="14"/>
  </w:num>
  <w:num w:numId="15" w16cid:durableId="786966146">
    <w:abstractNumId w:val="30"/>
  </w:num>
  <w:num w:numId="16" w16cid:durableId="741595">
    <w:abstractNumId w:val="15"/>
  </w:num>
  <w:num w:numId="17" w16cid:durableId="845248543">
    <w:abstractNumId w:val="7"/>
  </w:num>
  <w:num w:numId="18" w16cid:durableId="31460273">
    <w:abstractNumId w:val="1"/>
  </w:num>
  <w:num w:numId="19" w16cid:durableId="894318158">
    <w:abstractNumId w:val="17"/>
  </w:num>
  <w:num w:numId="20" w16cid:durableId="10000856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2"/>
  </w:num>
  <w:num w:numId="22" w16cid:durableId="1587151327">
    <w:abstractNumId w:val="8"/>
  </w:num>
  <w:num w:numId="23" w16cid:durableId="1727802851">
    <w:abstractNumId w:val="19"/>
  </w:num>
  <w:num w:numId="24" w16cid:durableId="454300664">
    <w:abstractNumId w:val="13"/>
  </w:num>
  <w:num w:numId="25" w16cid:durableId="1118597590">
    <w:abstractNumId w:val="5"/>
  </w:num>
  <w:num w:numId="26" w16cid:durableId="1641762592">
    <w:abstractNumId w:val="3"/>
  </w:num>
  <w:num w:numId="27" w16cid:durableId="1149783114">
    <w:abstractNumId w:val="0"/>
  </w:num>
  <w:num w:numId="28" w16cid:durableId="183904712">
    <w:abstractNumId w:val="10"/>
  </w:num>
  <w:num w:numId="29" w16cid:durableId="245649309">
    <w:abstractNumId w:val="27"/>
  </w:num>
  <w:num w:numId="30" w16cid:durableId="103696100">
    <w:abstractNumId w:val="24"/>
  </w:num>
  <w:num w:numId="31" w16cid:durableId="1866628283">
    <w:abstractNumId w:val="23"/>
  </w:num>
  <w:num w:numId="32" w16cid:durableId="2017078499">
    <w:abstractNumId w:val="31"/>
  </w:num>
  <w:num w:numId="33" w16cid:durableId="1084229905">
    <w:abstractNumId w:val="26"/>
  </w:num>
  <w:num w:numId="34" w16cid:durableId="1862476777">
    <w:abstractNumId w:val="2"/>
  </w:num>
  <w:num w:numId="35" w16cid:durableId="1323393445">
    <w:abstractNumId w:val="12"/>
  </w:num>
  <w:num w:numId="36" w16cid:durableId="1297175191">
    <w:abstractNumId w:val="29"/>
  </w:num>
  <w:num w:numId="37" w16cid:durableId="18452397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078C5"/>
    <w:rsid w:val="00081ABB"/>
    <w:rsid w:val="00096F37"/>
    <w:rsid w:val="0009785E"/>
    <w:rsid w:val="000A007C"/>
    <w:rsid w:val="001251F0"/>
    <w:rsid w:val="00137893"/>
    <w:rsid w:val="00146830"/>
    <w:rsid w:val="00152004"/>
    <w:rsid w:val="00157D36"/>
    <w:rsid w:val="00195AED"/>
    <w:rsid w:val="001E2D9A"/>
    <w:rsid w:val="001E57E1"/>
    <w:rsid w:val="0023234E"/>
    <w:rsid w:val="002372AC"/>
    <w:rsid w:val="002615C5"/>
    <w:rsid w:val="00287278"/>
    <w:rsid w:val="002D160F"/>
    <w:rsid w:val="002D4239"/>
    <w:rsid w:val="002D43B0"/>
    <w:rsid w:val="00322978"/>
    <w:rsid w:val="0037742B"/>
    <w:rsid w:val="0045699D"/>
    <w:rsid w:val="00562A45"/>
    <w:rsid w:val="00587B42"/>
    <w:rsid w:val="00593791"/>
    <w:rsid w:val="00643FA8"/>
    <w:rsid w:val="00723A3D"/>
    <w:rsid w:val="007854BB"/>
    <w:rsid w:val="00794EB7"/>
    <w:rsid w:val="007C061B"/>
    <w:rsid w:val="00811C80"/>
    <w:rsid w:val="00845ABA"/>
    <w:rsid w:val="008A45DE"/>
    <w:rsid w:val="008C5D89"/>
    <w:rsid w:val="009135FA"/>
    <w:rsid w:val="00936ADB"/>
    <w:rsid w:val="00943E8F"/>
    <w:rsid w:val="0095199C"/>
    <w:rsid w:val="00A743B9"/>
    <w:rsid w:val="00A8058D"/>
    <w:rsid w:val="00AA0BF1"/>
    <w:rsid w:val="00B634A9"/>
    <w:rsid w:val="00B71DA3"/>
    <w:rsid w:val="00C254F5"/>
    <w:rsid w:val="00CB66BD"/>
    <w:rsid w:val="00CE28B7"/>
    <w:rsid w:val="00D039C5"/>
    <w:rsid w:val="00D60637"/>
    <w:rsid w:val="00DC3C27"/>
    <w:rsid w:val="00DD356D"/>
    <w:rsid w:val="00E23CA0"/>
    <w:rsid w:val="00E404D1"/>
    <w:rsid w:val="00E8377E"/>
    <w:rsid w:val="00E96BCA"/>
    <w:rsid w:val="00EB3C0F"/>
    <w:rsid w:val="00F92583"/>
    <w:rsid w:val="00FA2B04"/>
    <w:rsid w:val="00FC78D9"/>
    <w:rsid w:val="00FD016D"/>
    <w:rsid w:val="00FE109F"/>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456246">
      <w:bodyDiv w:val="1"/>
      <w:marLeft w:val="0"/>
      <w:marRight w:val="0"/>
      <w:marTop w:val="0"/>
      <w:marBottom w:val="0"/>
      <w:divBdr>
        <w:top w:val="none" w:sz="0" w:space="0" w:color="auto"/>
        <w:left w:val="none" w:sz="0" w:space="0" w:color="auto"/>
        <w:bottom w:val="none" w:sz="0" w:space="0" w:color="auto"/>
        <w:right w:val="none" w:sz="0" w:space="0" w:color="auto"/>
      </w:divBdr>
    </w:div>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65953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76</Pages>
  <Words>20181</Words>
  <Characters>115032</Characters>
  <Application>Microsoft Office Word</Application>
  <DocSecurity>0</DocSecurity>
  <Lines>958</Lines>
  <Paragraphs>269</Paragraphs>
  <ScaleCrop>false</ScaleCrop>
  <Company/>
  <LinksUpToDate>false</LinksUpToDate>
  <CharactersWithSpaces>134944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51</cp:revision>
  <dcterms:created xsi:type="dcterms:W3CDTF">2023-08-17T12:18:00Z</dcterms:created>
  <dcterms:modified xsi:type="dcterms:W3CDTF">2024-01-26T09:45:00Z</dcterms:modified>
</cp:coreProperties>
</file>